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F44" w:rsidRPr="00633F01" w:rsidRDefault="00472F44" w:rsidP="00472F44">
      <w:pPr>
        <w:spacing w:after="0" w:line="240" w:lineRule="auto"/>
        <w:jc w:val="center"/>
        <w:rPr>
          <w:rFonts w:ascii="Times New Roman" w:eastAsia="Times New Roman" w:hAnsi="Times New Roman" w:cs="Times New Roman"/>
          <w:b/>
          <w:bCs/>
          <w:sz w:val="28"/>
          <w:szCs w:val="24"/>
          <w:lang w:eastAsia="ru-RU"/>
        </w:rPr>
      </w:pPr>
      <w:r w:rsidRPr="00633F01">
        <w:rPr>
          <w:rFonts w:ascii="Times New Roman" w:eastAsia="Times New Roman" w:hAnsi="Times New Roman" w:cs="Times New Roman"/>
          <w:b/>
          <w:bCs/>
          <w:noProof/>
          <w:sz w:val="28"/>
          <w:szCs w:val="24"/>
          <w:lang w:eastAsia="ru-RU"/>
        </w:rPr>
        <w:drawing>
          <wp:inline distT="0" distB="0" distL="0" distR="0" wp14:anchorId="6B2445BC" wp14:editId="69942479">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472F44" w:rsidRPr="00633F01" w:rsidRDefault="00472F44" w:rsidP="00472F44">
      <w:pPr>
        <w:spacing w:after="0" w:line="240" w:lineRule="auto"/>
        <w:jc w:val="center"/>
        <w:rPr>
          <w:rFonts w:ascii="Times New Roman" w:eastAsia="Times New Roman" w:hAnsi="Times New Roman" w:cs="Times New Roman"/>
          <w:b/>
          <w:bCs/>
          <w:sz w:val="28"/>
          <w:szCs w:val="24"/>
          <w:lang w:eastAsia="ru-RU"/>
        </w:rPr>
      </w:pPr>
    </w:p>
    <w:p w:rsidR="00472F44" w:rsidRPr="00633F01" w:rsidRDefault="00472F44" w:rsidP="00472F44">
      <w:pPr>
        <w:spacing w:after="0" w:line="240" w:lineRule="auto"/>
        <w:jc w:val="center"/>
        <w:rPr>
          <w:rFonts w:ascii="Times New Roman" w:eastAsia="Times New Roman" w:hAnsi="Times New Roman" w:cs="Times New Roman"/>
          <w:b/>
          <w:bCs/>
          <w:sz w:val="28"/>
          <w:szCs w:val="24"/>
          <w:lang w:eastAsia="ru-RU"/>
        </w:rPr>
      </w:pPr>
      <w:r w:rsidRPr="00633F01">
        <w:rPr>
          <w:rFonts w:ascii="Times New Roman" w:eastAsia="Times New Roman" w:hAnsi="Times New Roman" w:cs="Times New Roman"/>
          <w:b/>
          <w:bCs/>
          <w:sz w:val="28"/>
          <w:szCs w:val="24"/>
          <w:lang w:eastAsia="ru-RU"/>
        </w:rPr>
        <w:t>А Д М И Н И С Т Р А Ц И Я</w:t>
      </w:r>
    </w:p>
    <w:p w:rsidR="00472F44" w:rsidRPr="00633F01" w:rsidRDefault="00472F44" w:rsidP="00472F44">
      <w:pPr>
        <w:spacing w:after="0" w:line="240" w:lineRule="auto"/>
        <w:jc w:val="center"/>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Муниципального образования</w:t>
      </w:r>
    </w:p>
    <w:p w:rsidR="00472F44" w:rsidRPr="00633F01" w:rsidRDefault="00472F44" w:rsidP="00472F44">
      <w:pPr>
        <w:spacing w:after="0" w:line="240" w:lineRule="auto"/>
        <w:jc w:val="center"/>
        <w:rPr>
          <w:rFonts w:ascii="Times New Roman" w:eastAsia="Times New Roman" w:hAnsi="Times New Roman" w:cs="Times New Roman"/>
          <w:sz w:val="24"/>
          <w:szCs w:val="24"/>
          <w:lang w:eastAsia="ru-RU"/>
        </w:rPr>
      </w:pPr>
      <w:proofErr w:type="spellStart"/>
      <w:r w:rsidRPr="00633F01">
        <w:rPr>
          <w:rFonts w:ascii="Times New Roman" w:eastAsia="Times New Roman" w:hAnsi="Times New Roman" w:cs="Times New Roman"/>
          <w:sz w:val="24"/>
          <w:szCs w:val="24"/>
          <w:lang w:eastAsia="ru-RU"/>
        </w:rPr>
        <w:t>Вындиноостровское</w:t>
      </w:r>
      <w:proofErr w:type="spellEnd"/>
      <w:r w:rsidRPr="00633F01">
        <w:rPr>
          <w:rFonts w:ascii="Times New Roman" w:eastAsia="Times New Roman" w:hAnsi="Times New Roman" w:cs="Times New Roman"/>
          <w:sz w:val="24"/>
          <w:szCs w:val="24"/>
          <w:lang w:eastAsia="ru-RU"/>
        </w:rPr>
        <w:t xml:space="preserve"> сельское поселение</w:t>
      </w:r>
    </w:p>
    <w:p w:rsidR="00472F44" w:rsidRDefault="00472F44" w:rsidP="00472F44">
      <w:pPr>
        <w:spacing w:after="0" w:line="240" w:lineRule="auto"/>
        <w:jc w:val="center"/>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Волховского муниципального района Ленинградской области</w:t>
      </w:r>
    </w:p>
    <w:p w:rsidR="00472F44" w:rsidRPr="00633F01" w:rsidRDefault="00472F44" w:rsidP="00472F44">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633F01">
        <w:rPr>
          <w:rFonts w:ascii="Times New Roman" w:eastAsia="Times New Roman" w:hAnsi="Times New Roman" w:cs="Times New Roman"/>
          <w:b/>
          <w:sz w:val="32"/>
          <w:szCs w:val="20"/>
          <w:lang w:eastAsia="ru-RU"/>
        </w:rPr>
        <w:t>П  О</w:t>
      </w:r>
      <w:proofErr w:type="gramEnd"/>
      <w:r w:rsidRPr="00633F01">
        <w:rPr>
          <w:rFonts w:ascii="Times New Roman" w:eastAsia="Times New Roman" w:hAnsi="Times New Roman" w:cs="Times New Roman"/>
          <w:b/>
          <w:sz w:val="32"/>
          <w:szCs w:val="20"/>
          <w:lang w:eastAsia="ru-RU"/>
        </w:rPr>
        <w:t xml:space="preserve">  С  Т  А  Н  О  В  Л  Е  Н  И  Е</w:t>
      </w:r>
    </w:p>
    <w:p w:rsidR="00472F44" w:rsidRPr="00633F01" w:rsidRDefault="00472F44" w:rsidP="00472F44">
      <w:pPr>
        <w:spacing w:after="0" w:line="240" w:lineRule="auto"/>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 xml:space="preserve">                                                              дер. </w:t>
      </w:r>
      <w:proofErr w:type="spellStart"/>
      <w:r w:rsidRPr="00633F01">
        <w:rPr>
          <w:rFonts w:ascii="Times New Roman" w:eastAsia="Times New Roman" w:hAnsi="Times New Roman" w:cs="Times New Roman"/>
          <w:sz w:val="24"/>
          <w:szCs w:val="24"/>
          <w:lang w:eastAsia="ru-RU"/>
        </w:rPr>
        <w:t>Вындин</w:t>
      </w:r>
      <w:proofErr w:type="spellEnd"/>
      <w:r w:rsidRPr="00633F01">
        <w:rPr>
          <w:rFonts w:ascii="Times New Roman" w:eastAsia="Times New Roman" w:hAnsi="Times New Roman" w:cs="Times New Roman"/>
          <w:sz w:val="24"/>
          <w:szCs w:val="24"/>
          <w:lang w:eastAsia="ru-RU"/>
        </w:rPr>
        <w:t xml:space="preserve"> Остров</w:t>
      </w:r>
    </w:p>
    <w:p w:rsidR="00472F44" w:rsidRPr="00633F01" w:rsidRDefault="00472F44" w:rsidP="00472F44">
      <w:pPr>
        <w:spacing w:after="0" w:line="240" w:lineRule="auto"/>
        <w:jc w:val="center"/>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Волховского района, Ленинградской области</w:t>
      </w:r>
    </w:p>
    <w:p w:rsidR="00472F44" w:rsidRPr="00633F01" w:rsidRDefault="00472F44" w:rsidP="00472F44">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633F01">
        <w:rPr>
          <w:rFonts w:ascii="Times New Roman" w:eastAsia="Times New Roman" w:hAnsi="Times New Roman" w:cs="Times New Roman"/>
          <w:bCs/>
          <w:i/>
          <w:iCs/>
          <w:color w:val="000000"/>
          <w:sz w:val="28"/>
          <w:szCs w:val="28"/>
          <w:lang w:eastAsia="ru-RU"/>
        </w:rPr>
        <w:t xml:space="preserve">               </w:t>
      </w:r>
      <w:r w:rsidRPr="00633F01">
        <w:rPr>
          <w:rFonts w:ascii="Times New Roman" w:eastAsia="Times New Roman" w:hAnsi="Times New Roman" w:cs="Times New Roman"/>
          <w:bCs/>
          <w:iCs/>
          <w:color w:val="000000"/>
          <w:sz w:val="28"/>
          <w:szCs w:val="28"/>
          <w:lang w:eastAsia="ru-RU"/>
        </w:rPr>
        <w:t>от «</w:t>
      </w:r>
      <w:r w:rsidR="00B3155C">
        <w:rPr>
          <w:rFonts w:ascii="Times New Roman" w:eastAsia="Times New Roman" w:hAnsi="Times New Roman" w:cs="Times New Roman"/>
          <w:bCs/>
          <w:iCs/>
          <w:color w:val="000000"/>
          <w:sz w:val="28"/>
          <w:szCs w:val="28"/>
          <w:lang w:eastAsia="ru-RU"/>
        </w:rPr>
        <w:t>24</w:t>
      </w:r>
      <w:r>
        <w:rPr>
          <w:rFonts w:ascii="Times New Roman" w:eastAsia="Times New Roman" w:hAnsi="Times New Roman" w:cs="Times New Roman"/>
          <w:bCs/>
          <w:iCs/>
          <w:color w:val="000000"/>
          <w:sz w:val="28"/>
          <w:szCs w:val="28"/>
          <w:lang w:eastAsia="ru-RU"/>
        </w:rPr>
        <w:t>»</w:t>
      </w:r>
      <w:r w:rsidR="00BD7FBE">
        <w:rPr>
          <w:rFonts w:ascii="Times New Roman" w:eastAsia="Times New Roman" w:hAnsi="Times New Roman" w:cs="Times New Roman"/>
          <w:bCs/>
          <w:iCs/>
          <w:color w:val="000000"/>
          <w:sz w:val="28"/>
          <w:szCs w:val="28"/>
          <w:lang w:eastAsia="ru-RU"/>
        </w:rPr>
        <w:t xml:space="preserve"> сентября</w:t>
      </w:r>
      <w:r>
        <w:rPr>
          <w:rFonts w:ascii="Times New Roman" w:eastAsia="Times New Roman" w:hAnsi="Times New Roman" w:cs="Times New Roman"/>
          <w:bCs/>
          <w:iCs/>
          <w:color w:val="000000"/>
          <w:sz w:val="28"/>
          <w:szCs w:val="28"/>
          <w:lang w:eastAsia="ru-RU"/>
        </w:rPr>
        <w:t xml:space="preserve"> 202</w:t>
      </w:r>
      <w:r w:rsidR="00186ED1">
        <w:rPr>
          <w:rFonts w:ascii="Times New Roman" w:eastAsia="Times New Roman" w:hAnsi="Times New Roman" w:cs="Times New Roman"/>
          <w:bCs/>
          <w:iCs/>
          <w:color w:val="000000"/>
          <w:sz w:val="28"/>
          <w:szCs w:val="28"/>
          <w:lang w:eastAsia="ru-RU"/>
        </w:rPr>
        <w:t>4</w:t>
      </w:r>
      <w:r w:rsidRPr="00633F01">
        <w:rPr>
          <w:rFonts w:ascii="Times New Roman" w:eastAsia="Times New Roman" w:hAnsi="Times New Roman" w:cs="Times New Roman"/>
          <w:bCs/>
          <w:iCs/>
          <w:color w:val="000000"/>
          <w:sz w:val="28"/>
          <w:szCs w:val="28"/>
          <w:lang w:eastAsia="ru-RU"/>
        </w:rPr>
        <w:t xml:space="preserve">                                                       №</w:t>
      </w:r>
      <w:r w:rsidR="00B3155C">
        <w:rPr>
          <w:rFonts w:ascii="Times New Roman" w:eastAsia="Times New Roman" w:hAnsi="Times New Roman" w:cs="Times New Roman"/>
          <w:bCs/>
          <w:iCs/>
          <w:color w:val="000000"/>
          <w:sz w:val="28"/>
          <w:szCs w:val="28"/>
          <w:lang w:eastAsia="ru-RU"/>
        </w:rPr>
        <w:t xml:space="preserve"> 143</w:t>
      </w:r>
      <w:r w:rsidR="007D3E25">
        <w:rPr>
          <w:rFonts w:ascii="Times New Roman" w:eastAsia="Times New Roman" w:hAnsi="Times New Roman" w:cs="Times New Roman"/>
          <w:bCs/>
          <w:iCs/>
          <w:color w:val="000000"/>
          <w:sz w:val="28"/>
          <w:szCs w:val="28"/>
          <w:lang w:eastAsia="ru-RU"/>
        </w:rPr>
        <w:t xml:space="preserve"> </w:t>
      </w:r>
    </w:p>
    <w:p w:rsidR="00472F44" w:rsidRPr="00633F01" w:rsidRDefault="00472F44" w:rsidP="00472F44">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633F01">
        <w:rPr>
          <w:rFonts w:ascii="Times New Roman" w:eastAsia="Times New Roman" w:hAnsi="Times New Roman" w:cs="Times New Roman"/>
          <w:sz w:val="28"/>
          <w:szCs w:val="28"/>
          <w:lang w:eastAsia="ru-RU"/>
        </w:rPr>
        <w:t xml:space="preserve">                                                    </w:t>
      </w:r>
    </w:p>
    <w:p w:rsidR="00472F44" w:rsidRPr="00633F01" w:rsidRDefault="00472F44" w:rsidP="00472F44">
      <w:pPr>
        <w:widowControl w:val="0"/>
        <w:snapToGrid w:val="0"/>
        <w:spacing w:after="0" w:line="240" w:lineRule="auto"/>
        <w:jc w:val="center"/>
        <w:rPr>
          <w:rFonts w:ascii="Times New Roman" w:eastAsia="Times New Roman" w:hAnsi="Times New Roman" w:cs="Times New Roman"/>
          <w:b/>
          <w:sz w:val="24"/>
          <w:szCs w:val="24"/>
          <w:lang w:eastAsia="ru-RU"/>
        </w:rPr>
      </w:pPr>
    </w:p>
    <w:p w:rsidR="00472F44" w:rsidRPr="00633F01" w:rsidRDefault="00472F44" w:rsidP="00472F44">
      <w:pPr>
        <w:tabs>
          <w:tab w:val="left" w:pos="1722"/>
        </w:tabs>
        <w:spacing w:after="0" w:line="240" w:lineRule="auto"/>
        <w:ind w:left="-540"/>
        <w:jc w:val="center"/>
        <w:rPr>
          <w:rFonts w:ascii="Times New Roman" w:hAnsi="Times New Roman" w:cs="Times New Roman"/>
          <w:b/>
          <w:sz w:val="28"/>
          <w:szCs w:val="28"/>
        </w:rPr>
      </w:pPr>
      <w:r w:rsidRPr="00633F0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633F01">
        <w:rPr>
          <w:rFonts w:ascii="Times New Roman" w:hAnsi="Times New Roman" w:cs="Times New Roman"/>
          <w:b/>
          <w:sz w:val="28"/>
          <w:szCs w:val="28"/>
        </w:rPr>
        <w:t>по</w:t>
      </w:r>
    </w:p>
    <w:p w:rsidR="00472F44" w:rsidRPr="00633F01" w:rsidRDefault="00472F44" w:rsidP="00472F44">
      <w:pPr>
        <w:tabs>
          <w:tab w:val="left" w:pos="1722"/>
        </w:tabs>
        <w:spacing w:after="0" w:line="240" w:lineRule="auto"/>
        <w:ind w:left="-540"/>
        <w:jc w:val="center"/>
        <w:rPr>
          <w:rFonts w:ascii="Times New Roman" w:hAnsi="Times New Roman" w:cs="Times New Roman"/>
          <w:b/>
          <w:sz w:val="28"/>
          <w:szCs w:val="28"/>
        </w:rPr>
      </w:pPr>
      <w:r w:rsidRPr="00633F01">
        <w:rPr>
          <w:rFonts w:ascii="Times New Roman" w:hAnsi="Times New Roman" w:cs="Times New Roman"/>
          <w:b/>
          <w:sz w:val="28"/>
          <w:szCs w:val="28"/>
        </w:rPr>
        <w:t xml:space="preserve">предоставлению муниципальной услуги: № </w:t>
      </w:r>
      <w:r>
        <w:rPr>
          <w:rFonts w:ascii="Times New Roman" w:hAnsi="Times New Roman" w:cs="Times New Roman"/>
          <w:b/>
          <w:sz w:val="28"/>
          <w:szCs w:val="28"/>
        </w:rPr>
        <w:t>104 от 01.09.2014</w:t>
      </w:r>
    </w:p>
    <w:p w:rsidR="00472F44" w:rsidRPr="00633F01" w:rsidRDefault="00472F44" w:rsidP="00472F4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33F01">
        <w:rPr>
          <w:rFonts w:ascii="Times New Roman" w:eastAsia="Times New Roman" w:hAnsi="Times New Roman" w:cs="Times New Roman"/>
          <w:b/>
          <w:bCs/>
          <w:sz w:val="28"/>
          <w:szCs w:val="28"/>
          <w:lang w:eastAsia="ru-RU"/>
        </w:rPr>
        <w:t>«</w:t>
      </w:r>
      <w:r w:rsidRPr="00FF4CCB">
        <w:rPr>
          <w:rFonts w:ascii="Times New Roman" w:eastAsia="Times New Roman" w:hAnsi="Times New Roman" w:cs="Times New Roman"/>
          <w:b/>
          <w:bCs/>
          <w:sz w:val="28"/>
          <w:szCs w:val="28"/>
          <w:lang w:eastAsia="ru-RU"/>
        </w:rPr>
        <w:t>Принятие граждан на учет в качестве нуждающихся в жилых помещениях, предоставляемых по договорам социального найма</w:t>
      </w:r>
      <w:r w:rsidRPr="00633F01">
        <w:rPr>
          <w:rFonts w:ascii="Times New Roman" w:eastAsia="Times New Roman" w:hAnsi="Times New Roman" w:cs="Times New Roman"/>
          <w:b/>
          <w:bCs/>
          <w:sz w:val="28"/>
          <w:szCs w:val="28"/>
          <w:lang w:eastAsia="ru-RU"/>
        </w:rPr>
        <w:t>»</w:t>
      </w:r>
    </w:p>
    <w:p w:rsidR="00472F44" w:rsidRPr="00633F01" w:rsidRDefault="00472F44" w:rsidP="00472F44">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472F44" w:rsidRPr="00FF4CCB" w:rsidRDefault="00472F44" w:rsidP="00472F44">
      <w:pPr>
        <w:jc w:val="both"/>
        <w:rPr>
          <w:rFonts w:ascii="Times New Roman" w:eastAsia="Times New Roman" w:hAnsi="Times New Roman" w:cs="Times New Roman"/>
          <w:b/>
          <w:kern w:val="2"/>
          <w:sz w:val="28"/>
          <w:szCs w:val="28"/>
        </w:rPr>
      </w:pPr>
      <w:r w:rsidRPr="00633F01">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w:t>
      </w:r>
      <w:r w:rsidR="0007342A">
        <w:rPr>
          <w:rFonts w:ascii="Times New Roman" w:eastAsia="Times New Roman" w:hAnsi="Times New Roman" w:cs="Times New Roman"/>
          <w:sz w:val="28"/>
          <w:szCs w:val="28"/>
          <w:lang w:eastAsia="ru-RU"/>
        </w:rPr>
        <w:t xml:space="preserve">Ленинградской области от </w:t>
      </w:r>
      <w:r w:rsidR="00BD7FBE">
        <w:rPr>
          <w:rFonts w:ascii="Times New Roman" w:eastAsia="Times New Roman" w:hAnsi="Times New Roman" w:cs="Times New Roman"/>
          <w:sz w:val="28"/>
          <w:szCs w:val="28"/>
          <w:lang w:eastAsia="ru-RU"/>
        </w:rPr>
        <w:t>28.06</w:t>
      </w:r>
      <w:r w:rsidR="00186ED1">
        <w:rPr>
          <w:rFonts w:ascii="Times New Roman" w:eastAsia="Times New Roman" w:hAnsi="Times New Roman" w:cs="Times New Roman"/>
          <w:sz w:val="28"/>
          <w:szCs w:val="28"/>
          <w:lang w:eastAsia="ru-RU"/>
        </w:rPr>
        <w:t>.2024</w:t>
      </w:r>
      <w:r>
        <w:rPr>
          <w:rFonts w:ascii="Times New Roman" w:eastAsia="Times New Roman" w:hAnsi="Times New Roman" w:cs="Times New Roman"/>
          <w:sz w:val="28"/>
          <w:szCs w:val="28"/>
          <w:lang w:eastAsia="ru-RU"/>
        </w:rPr>
        <w:t xml:space="preserve"> </w:t>
      </w:r>
      <w:r w:rsidRPr="00633F01">
        <w:rPr>
          <w:rFonts w:ascii="Times New Roman" w:eastAsia="Times New Roman" w:hAnsi="Times New Roman" w:cs="Times New Roman"/>
          <w:sz w:val="28"/>
          <w:szCs w:val="28"/>
          <w:lang w:eastAsia="ru-RU"/>
        </w:rPr>
        <w:t>г.,</w:t>
      </w:r>
      <w:r w:rsidR="0007342A">
        <w:rPr>
          <w:rFonts w:ascii="Times New Roman" w:eastAsia="Times New Roman" w:hAnsi="Times New Roman" w:cs="Times New Roman"/>
          <w:kern w:val="2"/>
          <w:sz w:val="28"/>
          <w:szCs w:val="28"/>
        </w:rPr>
        <w:t xml:space="preserve"> в </w:t>
      </w:r>
      <w:r w:rsidRPr="00FF4CCB">
        <w:rPr>
          <w:rFonts w:ascii="Times New Roman" w:eastAsia="Times New Roman" w:hAnsi="Times New Roman" w:cs="Times New Roman"/>
          <w:kern w:val="2"/>
          <w:sz w:val="28"/>
          <w:szCs w:val="28"/>
        </w:rPr>
        <w:t xml:space="preserve">соответствии со статьей 6 Федерального закона от 27.07.2010 N 210-ФЗ «Об организации предоставления государственных и муниципальных услуг», </w:t>
      </w:r>
      <w:r w:rsidRPr="00FF4CCB">
        <w:rPr>
          <w:rFonts w:ascii="Times New Roman CYR" w:eastAsia="Times New Roman" w:hAnsi="Times New Roman CYR" w:cs="Times New Roman CYR"/>
          <w:kern w:val="2"/>
          <w:sz w:val="28"/>
          <w:szCs w:val="28"/>
        </w:rPr>
        <w:t xml:space="preserve">с Федеральным законом от 06.10.2003 № 131-ФЗ «Об общих принципах организации местного самоуправления в Российской Федерации», на основании постановления </w:t>
      </w:r>
      <w:r w:rsidRPr="00FF4CCB">
        <w:rPr>
          <w:rFonts w:ascii="Times New Roman" w:eastAsia="Times New Roman" w:hAnsi="Times New Roman" w:cs="Times New Roman"/>
          <w:kern w:val="2"/>
          <w:sz w:val="28"/>
          <w:szCs w:val="28"/>
        </w:rPr>
        <w:t xml:space="preserve">администрации муниципального образования </w:t>
      </w:r>
      <w:proofErr w:type="spellStart"/>
      <w:r w:rsidRPr="00FF4CCB">
        <w:rPr>
          <w:rFonts w:ascii="Times New Roman" w:eastAsia="Times New Roman" w:hAnsi="Times New Roman" w:cs="Times New Roman"/>
          <w:kern w:val="2"/>
          <w:sz w:val="28"/>
          <w:szCs w:val="28"/>
        </w:rPr>
        <w:t>Вындиноостровское</w:t>
      </w:r>
      <w:proofErr w:type="spellEnd"/>
      <w:r w:rsidRPr="00FF4CCB">
        <w:rPr>
          <w:rFonts w:ascii="Times New Roman" w:eastAsia="Times New Roman" w:hAnsi="Times New Roman" w:cs="Times New Roman"/>
          <w:kern w:val="2"/>
          <w:sz w:val="28"/>
          <w:szCs w:val="28"/>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FF4CCB">
        <w:rPr>
          <w:rFonts w:ascii="Times New Roman" w:eastAsia="Times New Roman" w:hAnsi="Times New Roman" w:cs="Times New Roman"/>
          <w:kern w:val="2"/>
          <w:sz w:val="28"/>
          <w:szCs w:val="28"/>
        </w:rPr>
        <w:t>Вындиноостровское</w:t>
      </w:r>
      <w:proofErr w:type="spellEnd"/>
      <w:r w:rsidRPr="00FF4CCB">
        <w:rPr>
          <w:rFonts w:ascii="Times New Roman" w:eastAsia="Times New Roman" w:hAnsi="Times New Roman" w:cs="Times New Roman"/>
          <w:kern w:val="2"/>
          <w:sz w:val="28"/>
          <w:szCs w:val="28"/>
        </w:rPr>
        <w:t xml:space="preserve"> сельское поселение Волховского муниципального района Ленинградской области», </w:t>
      </w:r>
      <w:r w:rsidRPr="00FF4CCB">
        <w:rPr>
          <w:rFonts w:ascii="Times New Roman CYR" w:eastAsia="Times New Roman" w:hAnsi="Times New Roman CYR" w:cs="Times New Roman CYR"/>
          <w:kern w:val="2"/>
          <w:sz w:val="28"/>
          <w:szCs w:val="28"/>
        </w:rPr>
        <w:t>Устава муниципального образования  администрация Вындиноостровско</w:t>
      </w:r>
      <w:r w:rsidR="00BD7FBE">
        <w:rPr>
          <w:rFonts w:ascii="Times New Roman CYR" w:eastAsia="Times New Roman" w:hAnsi="Times New Roman CYR" w:cs="Times New Roman CYR"/>
          <w:kern w:val="2"/>
          <w:sz w:val="28"/>
          <w:szCs w:val="28"/>
        </w:rPr>
        <w:t>го сельского поселения</w:t>
      </w:r>
      <w:r w:rsidRPr="00FF4CCB">
        <w:rPr>
          <w:rFonts w:ascii="Times New Roman CYR" w:eastAsia="Times New Roman" w:hAnsi="Times New Roman CYR" w:cs="Times New Roman CYR"/>
          <w:kern w:val="2"/>
          <w:sz w:val="28"/>
          <w:szCs w:val="28"/>
        </w:rPr>
        <w:t xml:space="preserve">  </w:t>
      </w:r>
      <w:r w:rsidRPr="00FF4CCB">
        <w:rPr>
          <w:rFonts w:ascii="Times New Roman CYR" w:eastAsia="Times New Roman" w:hAnsi="Times New Roman CYR" w:cs="Times New Roman CYR"/>
          <w:b/>
          <w:kern w:val="2"/>
          <w:sz w:val="28"/>
          <w:szCs w:val="28"/>
        </w:rPr>
        <w:t>постановляет</w:t>
      </w:r>
      <w:r w:rsidRPr="00FF4CCB">
        <w:rPr>
          <w:rFonts w:ascii="Times New Roman" w:eastAsia="Times New Roman" w:hAnsi="Times New Roman" w:cs="Times New Roman"/>
          <w:b/>
          <w:kern w:val="2"/>
          <w:sz w:val="28"/>
          <w:szCs w:val="28"/>
        </w:rPr>
        <w:t>:</w:t>
      </w:r>
    </w:p>
    <w:p w:rsidR="00472F44" w:rsidRPr="00633F01" w:rsidRDefault="00472F44" w:rsidP="00472F44">
      <w:pPr>
        <w:spacing w:after="200" w:line="240" w:lineRule="atLeast"/>
        <w:jc w:val="both"/>
        <w:rPr>
          <w:rFonts w:ascii="Times New Roman" w:eastAsia="Times New Roman" w:hAnsi="Times New Roman" w:cs="Times New Roman"/>
          <w:b/>
          <w:sz w:val="28"/>
          <w:szCs w:val="28"/>
          <w:lang w:eastAsia="ar-SA"/>
        </w:rPr>
      </w:pPr>
    </w:p>
    <w:p w:rsidR="00472F44" w:rsidRPr="00633F01" w:rsidRDefault="00472F44" w:rsidP="00472F44">
      <w:pPr>
        <w:rPr>
          <w:rFonts w:ascii="Times New Roman" w:eastAsia="Times New Roman" w:hAnsi="Times New Roman" w:cs="Times New Roman"/>
          <w:bCs/>
          <w:sz w:val="28"/>
          <w:szCs w:val="28"/>
          <w:lang w:eastAsia="ru-RU"/>
        </w:rPr>
      </w:pPr>
      <w:r w:rsidRPr="00633F01">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Pr="00FF4CCB">
        <w:rPr>
          <w:rFonts w:ascii="Times New Roman" w:eastAsia="Times New Roman" w:hAnsi="Times New Roman" w:cs="Times New Roman"/>
          <w:bCs/>
          <w:sz w:val="28"/>
          <w:szCs w:val="28"/>
          <w:lang w:eastAsia="ru-RU"/>
        </w:rPr>
        <w:t>Принятие граждан на учет в качестве нуждающихся в жилых помещениях, предоставляемых по договорам социального найма</w:t>
      </w:r>
      <w:r w:rsidRPr="00633F01">
        <w:rPr>
          <w:rFonts w:ascii="Times New Roman" w:eastAsia="Times New Roman" w:hAnsi="Times New Roman" w:cs="Times New Roman"/>
          <w:bCs/>
          <w:sz w:val="28"/>
          <w:szCs w:val="28"/>
          <w:lang w:eastAsia="ru-RU"/>
        </w:rPr>
        <w:t>»</w:t>
      </w:r>
    </w:p>
    <w:p w:rsidR="00472F44" w:rsidRDefault="00472F44" w:rsidP="00472F44">
      <w:pPr>
        <w:spacing w:after="0"/>
        <w:rPr>
          <w:rFonts w:ascii="Times New Roman" w:eastAsia="Times New Roman" w:hAnsi="Times New Roman" w:cs="Times New Roman"/>
          <w:bCs/>
          <w:sz w:val="28"/>
          <w:szCs w:val="28"/>
          <w:lang w:eastAsia="ru-RU"/>
        </w:rPr>
      </w:pPr>
      <w:r w:rsidRPr="00633F01">
        <w:rPr>
          <w:rFonts w:ascii="Times New Roman" w:eastAsia="Times New Roman" w:hAnsi="Times New Roman" w:cs="Times New Roman"/>
          <w:bCs/>
          <w:sz w:val="28"/>
          <w:szCs w:val="28"/>
          <w:lang w:eastAsia="ru-RU"/>
        </w:rPr>
        <w:t xml:space="preserve">  читать в следующей редакции:</w:t>
      </w:r>
    </w:p>
    <w:p w:rsidR="00BD7FBE" w:rsidRDefault="00BD7FBE" w:rsidP="00472F44">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В гл.1</w:t>
      </w:r>
      <w:r w:rsidR="00360052">
        <w:rPr>
          <w:rFonts w:ascii="Times New Roman" w:eastAsia="Times New Roman" w:hAnsi="Times New Roman" w:cs="Times New Roman"/>
          <w:bCs/>
          <w:sz w:val="28"/>
          <w:szCs w:val="28"/>
          <w:lang w:eastAsia="ru-RU"/>
        </w:rPr>
        <w:t xml:space="preserve"> п.1.2.1.</w:t>
      </w:r>
    </w:p>
    <w:p w:rsidR="00360052" w:rsidRDefault="00360052" w:rsidP="00472F44">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Глава 1 Общие положения </w:t>
      </w:r>
    </w:p>
    <w:p w:rsidR="00360052" w:rsidRPr="00743073" w:rsidRDefault="00360052" w:rsidP="00360052">
      <w:pPr>
        <w:spacing w:after="0" w:line="240" w:lineRule="auto"/>
        <w:ind w:firstLine="708"/>
        <w:jc w:val="both"/>
        <w:rPr>
          <w:rFonts w:ascii="Times New Roman" w:eastAsia="Calibri" w:hAnsi="Times New Roman" w:cs="Times New Roman"/>
          <w:sz w:val="28"/>
          <w:szCs w:val="28"/>
        </w:rPr>
      </w:pPr>
      <w:r w:rsidRPr="00BD7FBE">
        <w:rPr>
          <w:rFonts w:ascii="Times New Roman" w:eastAsia="Calibri" w:hAnsi="Times New Roman" w:cs="Times New Roman"/>
          <w:bCs/>
          <w:sz w:val="28"/>
          <w:szCs w:val="28"/>
          <w:lang w:eastAsia="ru-RU"/>
        </w:rPr>
        <w:lastRenderedPageBreak/>
        <w:t xml:space="preserve">1.2.1 </w:t>
      </w:r>
      <w:r w:rsidRPr="00BD7FBE">
        <w:rPr>
          <w:rFonts w:ascii="Times New Roman" w:eastAsia="Calibri" w:hAnsi="Times New Roman" w:cs="Times New Roman"/>
          <w:sz w:val="28"/>
          <w:szCs w:val="28"/>
          <w:lang w:eastAsia="ru-RU"/>
        </w:rPr>
        <w:t xml:space="preserve">о принятии граждан на учет в качестве нуждающихся в жилых помещениях, предоставляемых по договорам социального найма </w:t>
      </w:r>
      <w:r w:rsidRPr="00BD7FBE">
        <w:rPr>
          <w:rFonts w:ascii="Times New Roman" w:eastAsia="Calibri" w:hAnsi="Times New Roman" w:cs="Times New Roman"/>
          <w:sz w:val="28"/>
          <w:szCs w:val="28"/>
        </w:rPr>
        <w:t>являются физические лица (далее - заявители) из числа граждан Российской Федерации, постоянно проживающих на территории муниципального образования</w:t>
      </w:r>
      <w:r>
        <w:rPr>
          <w:rFonts w:ascii="Times New Roman" w:eastAsia="Calibri" w:hAnsi="Times New Roman" w:cs="Times New Roman"/>
          <w:sz w:val="28"/>
          <w:szCs w:val="28"/>
        </w:rPr>
        <w:t xml:space="preserve"> </w:t>
      </w:r>
      <w:r w:rsidRPr="00743073">
        <w:rPr>
          <w:rFonts w:ascii="Times New Roman" w:eastAsia="Calibri" w:hAnsi="Times New Roman" w:cs="Times New Roman"/>
          <w:sz w:val="28"/>
          <w:szCs w:val="28"/>
        </w:rPr>
        <w:t>Вындиноостровского сельского поселения Волховского муниципального района Ленинградской области из числа:</w:t>
      </w:r>
    </w:p>
    <w:p w:rsidR="00360052" w:rsidRPr="00743073" w:rsidRDefault="00360052" w:rsidP="00360052">
      <w:pPr>
        <w:autoSpaceDE w:val="0"/>
        <w:autoSpaceDN w:val="0"/>
        <w:adjustRightInd w:val="0"/>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малоимущих граждан, </w:t>
      </w:r>
      <w:r w:rsidRPr="00743073">
        <w:rPr>
          <w:rFonts w:ascii="Times New Roman" w:eastAsia="Calibri" w:hAnsi="Times New Roman" w:cs="Times New Roman"/>
          <w:sz w:val="28"/>
          <w:szCs w:val="28"/>
          <w:lang w:eastAsia="ru-RU"/>
        </w:rPr>
        <w:t>постоянно проживающих на территории Ленинградской области в общей сложности не менее пяти лет (требование пятилетнего срока проживания на территории Ленинградской области не распространяется на детей в возрасте до 5 лет);</w:t>
      </w:r>
    </w:p>
    <w:p w:rsidR="00360052" w:rsidRPr="00743073" w:rsidRDefault="00360052" w:rsidP="00360052">
      <w:pPr>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иных определенных федеральным законом, указом Президента Российской Федерации или законом субъекта Российской Федерации категорий граждан;</w:t>
      </w:r>
    </w:p>
    <w:p w:rsidR="00251DFA" w:rsidRPr="00743073" w:rsidRDefault="00251DFA" w:rsidP="00360052">
      <w:pPr>
        <w:spacing w:after="0" w:line="240" w:lineRule="auto"/>
        <w:jc w:val="both"/>
        <w:rPr>
          <w:rFonts w:ascii="Times New Roman" w:hAnsi="Times New Roman" w:cs="Times New Roman"/>
          <w:sz w:val="28"/>
          <w:szCs w:val="28"/>
        </w:rPr>
      </w:pPr>
      <w:r w:rsidRPr="00743073">
        <w:rPr>
          <w:rFonts w:ascii="Times New Roman" w:hAnsi="Times New Roman" w:cs="Times New Roman"/>
          <w:sz w:val="28"/>
          <w:szCs w:val="28"/>
        </w:rPr>
        <w:t>В гл.2</w:t>
      </w:r>
      <w:r w:rsidR="00360052" w:rsidRPr="00743073">
        <w:rPr>
          <w:rFonts w:ascii="Times New Roman" w:hAnsi="Times New Roman" w:cs="Times New Roman"/>
          <w:sz w:val="28"/>
          <w:szCs w:val="28"/>
        </w:rPr>
        <w:t xml:space="preserve"> </w:t>
      </w:r>
      <w:r w:rsidRPr="00743073">
        <w:rPr>
          <w:rFonts w:ascii="Times New Roman" w:hAnsi="Times New Roman" w:cs="Times New Roman"/>
          <w:sz w:val="28"/>
          <w:szCs w:val="28"/>
        </w:rPr>
        <w:t>п.2.</w:t>
      </w:r>
      <w:r w:rsidR="00360052" w:rsidRPr="00743073">
        <w:rPr>
          <w:rFonts w:ascii="Times New Roman" w:hAnsi="Times New Roman" w:cs="Times New Roman"/>
          <w:sz w:val="28"/>
          <w:szCs w:val="28"/>
        </w:rPr>
        <w:t>10</w:t>
      </w:r>
      <w:r w:rsidRPr="00743073">
        <w:rPr>
          <w:rFonts w:ascii="Times New Roman" w:hAnsi="Times New Roman" w:cs="Times New Roman"/>
          <w:sz w:val="28"/>
          <w:szCs w:val="28"/>
        </w:rPr>
        <w:t>.</w:t>
      </w:r>
      <w:r w:rsidR="00360052" w:rsidRPr="00743073">
        <w:rPr>
          <w:rFonts w:ascii="Times New Roman" w:hAnsi="Times New Roman" w:cs="Times New Roman"/>
          <w:sz w:val="28"/>
          <w:szCs w:val="28"/>
        </w:rPr>
        <w:t xml:space="preserve"> пп.2; 4</w:t>
      </w:r>
      <w:r w:rsidRPr="00743073">
        <w:rPr>
          <w:rFonts w:ascii="Times New Roman" w:hAnsi="Times New Roman" w:cs="Times New Roman"/>
          <w:sz w:val="28"/>
          <w:szCs w:val="28"/>
        </w:rPr>
        <w:t xml:space="preserve"> </w:t>
      </w:r>
    </w:p>
    <w:p w:rsidR="00472F44" w:rsidRPr="00743073" w:rsidRDefault="00472F44" w:rsidP="00472F44">
      <w:pPr>
        <w:spacing w:after="0"/>
        <w:rPr>
          <w:rFonts w:ascii="Times New Roman" w:eastAsia="Times New Roman" w:hAnsi="Times New Roman" w:cs="Times New Roman"/>
          <w:sz w:val="28"/>
          <w:szCs w:val="28"/>
          <w:lang w:eastAsia="ar-SA"/>
        </w:rPr>
      </w:pPr>
      <w:r w:rsidRPr="00743073">
        <w:rPr>
          <w:rFonts w:ascii="Times New Roman" w:eastAsia="Times New Roman" w:hAnsi="Times New Roman" w:cs="Times New Roman"/>
          <w:bCs/>
          <w:sz w:val="28"/>
          <w:szCs w:val="28"/>
          <w:lang w:eastAsia="ru-RU"/>
        </w:rPr>
        <w:t xml:space="preserve">Глава </w:t>
      </w:r>
      <w:proofErr w:type="gramStart"/>
      <w:r w:rsidRPr="00743073">
        <w:rPr>
          <w:rFonts w:ascii="Times New Roman" w:eastAsia="Times New Roman" w:hAnsi="Times New Roman" w:cs="Times New Roman"/>
          <w:bCs/>
          <w:sz w:val="28"/>
          <w:szCs w:val="28"/>
          <w:lang w:eastAsia="ru-RU"/>
        </w:rPr>
        <w:t xml:space="preserve">2  </w:t>
      </w:r>
      <w:r w:rsidRPr="00743073">
        <w:rPr>
          <w:rFonts w:ascii="Times New Roman" w:eastAsia="Times New Roman" w:hAnsi="Times New Roman" w:cs="Times New Roman"/>
          <w:sz w:val="28"/>
          <w:szCs w:val="28"/>
          <w:lang w:eastAsia="ar-SA"/>
        </w:rPr>
        <w:t>Стандарт</w:t>
      </w:r>
      <w:proofErr w:type="gramEnd"/>
      <w:r w:rsidRPr="00743073">
        <w:rPr>
          <w:rFonts w:ascii="Times New Roman" w:eastAsia="Times New Roman" w:hAnsi="Times New Roman" w:cs="Times New Roman"/>
          <w:sz w:val="28"/>
          <w:szCs w:val="28"/>
          <w:lang w:eastAsia="ar-SA"/>
        </w:rPr>
        <w:t xml:space="preserve"> предоставления муниципальной услуги</w:t>
      </w:r>
    </w:p>
    <w:p w:rsidR="001E593C" w:rsidRPr="00743073" w:rsidRDefault="001E593C" w:rsidP="001E593C">
      <w:pPr>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2)</w:t>
      </w:r>
      <w:r w:rsidRPr="00743073">
        <w:rPr>
          <w:rFonts w:ascii="Times New Roman" w:eastAsia="Calibri" w:hAnsi="Times New Roman" w:cs="Times New Roman"/>
          <w:sz w:val="28"/>
          <w:szCs w:val="28"/>
        </w:rPr>
        <w:tab/>
        <w:t xml:space="preserve">представлены документы, которые не подтверждают право соответствующих граждан состоять на учете в качестве нуждающихся в жилых помещениях </w:t>
      </w:r>
    </w:p>
    <w:p w:rsidR="001E593C" w:rsidRPr="00743073" w:rsidRDefault="001E593C" w:rsidP="001E593C">
      <w:pPr>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rPr>
        <w:t>4)</w:t>
      </w:r>
      <w:r w:rsidRPr="00743073">
        <w:rPr>
          <w:rFonts w:ascii="Times New Roman" w:eastAsia="Calibri" w:hAnsi="Times New Roman" w:cs="Times New Roman"/>
          <w:sz w:val="28"/>
          <w:szCs w:val="28"/>
          <w:lang w:eastAsia="ru-RU"/>
        </w:rPr>
        <w:t xml:space="preserve"> ответ органа государственной власти или органа местного самоуправления</w:t>
      </w:r>
      <w:ins w:id="0" w:author="Олеся Евгеньевна Кравцова" w:date="2022-02-16T11:51:00Z">
        <w:r w:rsidRPr="00743073">
          <w:rPr>
            <w:rFonts w:ascii="Times New Roman" w:eastAsia="Calibri" w:hAnsi="Times New Roman" w:cs="Times New Roman"/>
            <w:sz w:val="28"/>
            <w:szCs w:val="28"/>
            <w:lang w:eastAsia="ru-RU"/>
          </w:rPr>
          <w:t>,</w:t>
        </w:r>
      </w:ins>
      <w:r w:rsidRPr="00743073">
        <w:rPr>
          <w:rFonts w:ascii="Times New Roman" w:eastAsia="Calibri" w:hAnsi="Times New Roman" w:cs="Times New Roman"/>
          <w:sz w:val="28"/>
          <w:szCs w:val="28"/>
          <w:lang w:eastAsia="ru-RU"/>
        </w:rPr>
        <w:t xml:space="preserve">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244B0B" w:rsidRPr="00743073" w:rsidRDefault="00244B0B" w:rsidP="001E593C">
      <w:pPr>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В гл. 6</w:t>
      </w:r>
      <w:r w:rsidR="00743073" w:rsidRPr="00743073">
        <w:rPr>
          <w:rFonts w:ascii="Times New Roman" w:eastAsia="Calibri" w:hAnsi="Times New Roman" w:cs="Times New Roman"/>
          <w:sz w:val="28"/>
          <w:szCs w:val="28"/>
          <w:lang w:eastAsia="ru-RU"/>
        </w:rPr>
        <w:t xml:space="preserve"> п.6.3.</w:t>
      </w:r>
    </w:p>
    <w:p w:rsidR="00743073" w:rsidRPr="00743073" w:rsidRDefault="00743073" w:rsidP="00743073">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743073">
        <w:rPr>
          <w:rFonts w:ascii="Times New Roman" w:eastAsia="Calibri" w:hAnsi="Times New Roman" w:cs="Times New Roman"/>
          <w:sz w:val="28"/>
          <w:szCs w:val="28"/>
          <w:lang w:eastAsia="ru-RU"/>
        </w:rPr>
        <w:t xml:space="preserve">Глава </w:t>
      </w:r>
      <w:proofErr w:type="gramStart"/>
      <w:r w:rsidRPr="00743073">
        <w:rPr>
          <w:rFonts w:ascii="Times New Roman" w:eastAsia="Calibri" w:hAnsi="Times New Roman" w:cs="Times New Roman"/>
          <w:sz w:val="28"/>
          <w:szCs w:val="28"/>
          <w:lang w:eastAsia="ru-RU"/>
        </w:rPr>
        <w:t xml:space="preserve">6 </w:t>
      </w:r>
      <w:r w:rsidRPr="00743073">
        <w:rPr>
          <w:rFonts w:ascii="Times New Roman" w:eastAsia="Calibri" w:hAnsi="Times New Roman" w:cs="Times New Roman"/>
          <w:b/>
          <w:bCs/>
          <w:caps/>
          <w:sz w:val="28"/>
          <w:szCs w:val="28"/>
        </w:rPr>
        <w:t xml:space="preserve"> </w:t>
      </w:r>
      <w:r w:rsidRPr="00743073">
        <w:rPr>
          <w:rFonts w:ascii="Times New Roman" w:hAnsi="Times New Roman" w:cs="Times New Roman"/>
          <w:sz w:val="28"/>
          <w:szCs w:val="28"/>
        </w:rPr>
        <w:t>О</w:t>
      </w:r>
      <w:proofErr w:type="gramEnd"/>
      <w:r w:rsidRPr="00743073">
        <w:rPr>
          <w:rFonts w:ascii="Times New Roman" w:hAnsi="Times New Roman" w:cs="Times New Roman"/>
          <w:sz w:val="28"/>
          <w:szCs w:val="28"/>
          <w:lang w:val="en-US"/>
        </w:rPr>
        <w:t>c</w:t>
      </w:r>
      <w:proofErr w:type="spellStart"/>
      <w:r w:rsidRPr="00743073">
        <w:rPr>
          <w:rFonts w:ascii="Times New Roman" w:hAnsi="Times New Roman" w:cs="Times New Roman"/>
          <w:sz w:val="28"/>
          <w:szCs w:val="28"/>
        </w:rPr>
        <w:t>обенности</w:t>
      </w:r>
      <w:proofErr w:type="spellEnd"/>
      <w:r w:rsidRPr="00743073">
        <w:rPr>
          <w:rFonts w:ascii="Times New Roman" w:hAnsi="Times New Roman" w:cs="Times New Roman"/>
          <w:sz w:val="28"/>
          <w:szCs w:val="28"/>
        </w:rPr>
        <w:t xml:space="preserve"> предоставления административных процедур в многофункциональных центрах предоставления муниципальных услуг</w:t>
      </w:r>
    </w:p>
    <w:p w:rsidR="00743073" w:rsidRPr="00743073" w:rsidRDefault="00743073" w:rsidP="00743073">
      <w:pPr>
        <w:autoSpaceDE w:val="0"/>
        <w:autoSpaceDN w:val="0"/>
        <w:adjustRightInd w:val="0"/>
        <w:spacing w:after="0" w:line="240" w:lineRule="auto"/>
        <w:ind w:firstLine="708"/>
        <w:jc w:val="both"/>
        <w:rPr>
          <w:rFonts w:ascii="Times New Roman" w:eastAsia="Calibri" w:hAnsi="Times New Roman" w:cs="Times New Roman"/>
          <w:sz w:val="28"/>
          <w:szCs w:val="28"/>
        </w:rPr>
      </w:pPr>
    </w:p>
    <w:p w:rsidR="00743073" w:rsidRPr="00743073" w:rsidRDefault="00743073" w:rsidP="00743073">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rPr>
        <w:t xml:space="preserve">6.3. </w:t>
      </w:r>
      <w:r w:rsidRPr="00743073">
        <w:rPr>
          <w:rFonts w:ascii="Times New Roman" w:eastAsia="Times New Roman" w:hAnsi="Times New Roman" w:cs="Times New Roman"/>
          <w:sz w:val="28"/>
          <w:szCs w:val="28"/>
          <w:lang w:eastAsia="ru-RU"/>
        </w:rPr>
        <w:t>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r w:rsidRPr="00743073">
        <w:rPr>
          <w:rFonts w:ascii="Times New Roman" w:eastAsia="Calibri" w:hAnsi="Times New Roman" w:cs="Times New Roman"/>
          <w:sz w:val="28"/>
          <w:szCs w:val="28"/>
          <w:lang w:eastAsia="ru-RU"/>
        </w:rPr>
        <w:t xml:space="preserve"> не позднее одного рабочего дня со дня принятия решения о предоставлении муниципальной услуги /об отказе в предоставлении муниципальной услуги.</w:t>
      </w:r>
    </w:p>
    <w:p w:rsidR="00743073" w:rsidRPr="00743073" w:rsidRDefault="00743073" w:rsidP="00743073">
      <w:pPr>
        <w:autoSpaceDE w:val="0"/>
        <w:autoSpaceDN w:val="0"/>
        <w:adjustRightInd w:val="0"/>
        <w:spacing w:after="0" w:line="240" w:lineRule="auto"/>
        <w:ind w:firstLine="708"/>
        <w:jc w:val="both"/>
        <w:rPr>
          <w:rFonts w:ascii="Times New Roman" w:eastAsia="Calibri" w:hAnsi="Times New Roman" w:cs="Times New Roman"/>
          <w:sz w:val="28"/>
          <w:szCs w:val="28"/>
        </w:rPr>
      </w:pPr>
      <w:proofErr w:type="gramStart"/>
      <w:r w:rsidRPr="00743073">
        <w:rPr>
          <w:rFonts w:ascii="Times New Roman" w:eastAsia="Calibri" w:hAnsi="Times New Roman" w:cs="Times New Roman"/>
          <w:sz w:val="28"/>
          <w:szCs w:val="28"/>
        </w:rPr>
        <w:t>Работник  МФЦ</w:t>
      </w:r>
      <w:proofErr w:type="gramEnd"/>
      <w:r w:rsidRPr="00743073">
        <w:rPr>
          <w:rFonts w:ascii="Times New Roman" w:eastAsia="Calibri" w:hAnsi="Times New Roman" w:cs="Times New Roman"/>
          <w:sz w:val="28"/>
          <w:szCs w:val="28"/>
        </w:rPr>
        <w:t>, ответственный за выдачу документов, полученных от ОМСУ по результатам рассмотрения представленных заявителем документов, в день получения результата предоставления муниципальной услуги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43073" w:rsidRPr="00743073" w:rsidRDefault="00743073" w:rsidP="001E593C">
      <w:pPr>
        <w:spacing w:after="0" w:line="240" w:lineRule="auto"/>
        <w:ind w:firstLine="567"/>
        <w:jc w:val="both"/>
        <w:rPr>
          <w:rFonts w:ascii="Times New Roman" w:eastAsia="Calibri" w:hAnsi="Times New Roman" w:cs="Times New Roman"/>
          <w:sz w:val="28"/>
          <w:szCs w:val="28"/>
          <w:lang w:eastAsia="ru-RU"/>
        </w:rPr>
      </w:pPr>
    </w:p>
    <w:p w:rsidR="00472F44" w:rsidRPr="00743073" w:rsidRDefault="00472F44" w:rsidP="00472F4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743073">
        <w:rPr>
          <w:rFonts w:ascii="Times New Roman" w:eastAsia="Times New Roman" w:hAnsi="Times New Roman" w:cs="Times New Roman"/>
          <w:sz w:val="28"/>
          <w:szCs w:val="28"/>
          <w:lang w:eastAsia="ru-RU"/>
        </w:rPr>
        <w:t>Волховские</w:t>
      </w:r>
      <w:proofErr w:type="spellEnd"/>
      <w:r w:rsidRPr="00743073">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472F44" w:rsidRPr="00743073" w:rsidRDefault="00472F44" w:rsidP="00472F44">
      <w:pPr>
        <w:spacing w:after="0" w:line="240" w:lineRule="auto"/>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472F44" w:rsidRPr="00743073" w:rsidRDefault="00472F44" w:rsidP="00472F44">
      <w:pPr>
        <w:spacing w:after="0" w:line="240" w:lineRule="auto"/>
        <w:jc w:val="both"/>
        <w:rPr>
          <w:rFonts w:ascii="Times New Roman" w:eastAsia="Times New Roman" w:hAnsi="Times New Roman" w:cs="Times New Roman"/>
          <w:sz w:val="28"/>
          <w:szCs w:val="28"/>
          <w:lang w:eastAsia="ru-RU"/>
        </w:rPr>
      </w:pPr>
    </w:p>
    <w:p w:rsidR="00472F44" w:rsidRPr="00743073" w:rsidRDefault="00472F44" w:rsidP="00472F44">
      <w:pPr>
        <w:spacing w:after="0" w:line="240" w:lineRule="auto"/>
        <w:jc w:val="both"/>
        <w:rPr>
          <w:rFonts w:ascii="Times New Roman" w:eastAsia="Times New Roman" w:hAnsi="Times New Roman" w:cs="Times New Roman"/>
          <w:sz w:val="28"/>
          <w:szCs w:val="28"/>
          <w:lang w:eastAsia="ru-RU"/>
        </w:rPr>
      </w:pPr>
    </w:p>
    <w:p w:rsidR="00472F44" w:rsidRPr="00743073" w:rsidRDefault="00472F44" w:rsidP="00472F44">
      <w:pPr>
        <w:spacing w:after="0" w:line="240" w:lineRule="auto"/>
        <w:jc w:val="both"/>
        <w:rPr>
          <w:rFonts w:ascii="Times New Roman" w:eastAsia="Times New Roman" w:hAnsi="Times New Roman" w:cs="Times New Roman"/>
          <w:sz w:val="28"/>
          <w:szCs w:val="28"/>
          <w:lang w:eastAsia="ru-RU"/>
        </w:rPr>
      </w:pPr>
    </w:p>
    <w:p w:rsidR="00472F44" w:rsidRPr="00743073" w:rsidRDefault="00B3155C" w:rsidP="00472F44">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Врип</w:t>
      </w:r>
      <w:proofErr w:type="spellEnd"/>
      <w:r>
        <w:rPr>
          <w:rFonts w:ascii="Times New Roman" w:eastAsia="Times New Roman" w:hAnsi="Times New Roman" w:cs="Times New Roman"/>
          <w:sz w:val="28"/>
          <w:szCs w:val="28"/>
          <w:lang w:eastAsia="ru-RU"/>
        </w:rPr>
        <w:t xml:space="preserve"> г</w:t>
      </w:r>
      <w:r w:rsidR="00472F44" w:rsidRPr="00743073">
        <w:rPr>
          <w:rFonts w:ascii="Times New Roman" w:eastAsia="Times New Roman" w:hAnsi="Times New Roman" w:cs="Times New Roman"/>
          <w:sz w:val="28"/>
          <w:szCs w:val="28"/>
          <w:lang w:eastAsia="ru-RU"/>
        </w:rPr>
        <w:t>лав</w:t>
      </w:r>
      <w:r>
        <w:rPr>
          <w:rFonts w:ascii="Times New Roman" w:eastAsia="Times New Roman" w:hAnsi="Times New Roman" w:cs="Times New Roman"/>
          <w:sz w:val="28"/>
          <w:szCs w:val="28"/>
          <w:lang w:eastAsia="ru-RU"/>
        </w:rPr>
        <w:t>ы</w:t>
      </w:r>
      <w:r w:rsidR="00472F44" w:rsidRPr="00743073">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И.А. Семенова</w:t>
      </w:r>
    </w:p>
    <w:p w:rsidR="00472F44" w:rsidRPr="00743073" w:rsidRDefault="00472F44" w:rsidP="00472F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72F44" w:rsidRPr="00743073" w:rsidRDefault="00472F44" w:rsidP="00472F4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72F44" w:rsidRPr="00743073" w:rsidRDefault="00472F44" w:rsidP="00472F44"/>
    <w:p w:rsidR="00472F44" w:rsidRPr="00743073" w:rsidRDefault="00472F44" w:rsidP="00472F44">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          </w:t>
      </w:r>
    </w:p>
    <w:p w:rsidR="00251DFA" w:rsidRPr="00743073" w:rsidRDefault="00251DFA"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51DFA" w:rsidRPr="00743073" w:rsidRDefault="00251DFA"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30E0" w:rsidRPr="00743073" w:rsidRDefault="006A30E0"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51DFA" w:rsidRPr="00743073" w:rsidRDefault="00251DFA"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3155C" w:rsidRDefault="00B3155C"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3155C" w:rsidRDefault="00B3155C"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3155C" w:rsidRPr="00743073" w:rsidRDefault="00B3155C"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43073" w:rsidRPr="00743073" w:rsidRDefault="00743073"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E593C" w:rsidRPr="00743073" w:rsidRDefault="001E593C" w:rsidP="00472F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72F44" w:rsidRPr="00743073" w:rsidRDefault="00251DFA" w:rsidP="00472F44">
      <w:pPr>
        <w:widowControl w:val="0"/>
        <w:autoSpaceDE w:val="0"/>
        <w:autoSpaceDN w:val="0"/>
        <w:adjustRightInd w:val="0"/>
        <w:spacing w:after="0" w:line="240" w:lineRule="auto"/>
        <w:jc w:val="both"/>
      </w:pPr>
      <w:r w:rsidRPr="00743073">
        <w:rPr>
          <w:rFonts w:ascii="Times New Roman" w:eastAsia="Times New Roman" w:hAnsi="Times New Roman" w:cs="Times New Roman"/>
          <w:sz w:val="24"/>
          <w:szCs w:val="24"/>
          <w:lang w:eastAsia="ru-RU"/>
        </w:rPr>
        <w:lastRenderedPageBreak/>
        <w:t xml:space="preserve">                                                                                                                                 </w:t>
      </w:r>
      <w:r w:rsidR="00472F44" w:rsidRPr="00743073">
        <w:t xml:space="preserve"> </w:t>
      </w:r>
      <w:r w:rsidR="00472F44" w:rsidRPr="00743073">
        <w:rPr>
          <w:rFonts w:ascii="Times New Roman" w:eastAsia="Times New Roman" w:hAnsi="Times New Roman" w:cs="Times New Roman"/>
          <w:sz w:val="24"/>
          <w:szCs w:val="24"/>
          <w:lang w:eastAsia="ru-RU"/>
        </w:rPr>
        <w:t>УТВЕРЖДЕН:</w:t>
      </w:r>
    </w:p>
    <w:p w:rsidR="00472F44" w:rsidRPr="00743073" w:rsidRDefault="00472F44" w:rsidP="00472F4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                                                            постановлением </w:t>
      </w:r>
    </w:p>
    <w:p w:rsidR="00472F44" w:rsidRPr="00743073" w:rsidRDefault="00472F44" w:rsidP="00472F4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 администрации МО </w:t>
      </w:r>
    </w:p>
    <w:p w:rsidR="00472F44" w:rsidRPr="00743073" w:rsidRDefault="00472F44" w:rsidP="00472F4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                                                                              </w:t>
      </w:r>
      <w:proofErr w:type="spellStart"/>
      <w:r w:rsidRPr="00743073">
        <w:rPr>
          <w:rFonts w:ascii="Times New Roman" w:eastAsia="Times New Roman" w:hAnsi="Times New Roman" w:cs="Times New Roman"/>
          <w:sz w:val="24"/>
          <w:szCs w:val="24"/>
          <w:lang w:eastAsia="ru-RU"/>
        </w:rPr>
        <w:t>Вындиноостровское</w:t>
      </w:r>
      <w:proofErr w:type="spellEnd"/>
      <w:r w:rsidRPr="00743073">
        <w:rPr>
          <w:rFonts w:ascii="Times New Roman" w:eastAsia="Times New Roman" w:hAnsi="Times New Roman" w:cs="Times New Roman"/>
          <w:sz w:val="24"/>
          <w:szCs w:val="24"/>
          <w:lang w:eastAsia="ru-RU"/>
        </w:rPr>
        <w:t xml:space="preserve"> сельское </w:t>
      </w:r>
    </w:p>
    <w:p w:rsidR="00472F44" w:rsidRPr="00743073" w:rsidRDefault="007D3E25" w:rsidP="00472F4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поселение</w:t>
      </w:r>
      <w:r w:rsidR="00472F44" w:rsidRPr="00743073">
        <w:rPr>
          <w:rFonts w:ascii="Times New Roman" w:eastAsia="Times New Roman" w:hAnsi="Times New Roman" w:cs="Times New Roman"/>
          <w:sz w:val="24"/>
          <w:szCs w:val="24"/>
          <w:lang w:eastAsia="ru-RU"/>
        </w:rPr>
        <w:t xml:space="preserve"> от 01.09.2014 № 104 </w:t>
      </w:r>
    </w:p>
    <w:p w:rsidR="00472F44" w:rsidRPr="00743073"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743073">
        <w:rPr>
          <w:rFonts w:ascii="Times New Roman" w:eastAsia="Times New Roman" w:hAnsi="Times New Roman" w:cs="Times New Roman"/>
          <w:color w:val="0D0D0D" w:themeColor="text1" w:themeTint="F2"/>
          <w:sz w:val="24"/>
          <w:szCs w:val="24"/>
          <w:lang w:eastAsia="ru-RU"/>
        </w:rPr>
        <w:t xml:space="preserve">                                                                            </w:t>
      </w:r>
      <w:r w:rsidR="00251DFA" w:rsidRPr="00743073">
        <w:rPr>
          <w:rFonts w:ascii="Times New Roman" w:eastAsia="Times New Roman" w:hAnsi="Times New Roman" w:cs="Times New Roman"/>
          <w:color w:val="0D0D0D" w:themeColor="text1" w:themeTint="F2"/>
          <w:sz w:val="24"/>
          <w:szCs w:val="24"/>
          <w:lang w:eastAsia="ru-RU"/>
        </w:rPr>
        <w:t xml:space="preserve">   </w:t>
      </w:r>
      <w:r w:rsidRPr="00743073">
        <w:rPr>
          <w:rFonts w:ascii="Times New Roman" w:eastAsia="Times New Roman" w:hAnsi="Times New Roman" w:cs="Times New Roman"/>
          <w:color w:val="0D0D0D" w:themeColor="text1" w:themeTint="F2"/>
          <w:sz w:val="24"/>
          <w:szCs w:val="24"/>
          <w:lang w:eastAsia="ru-RU"/>
        </w:rPr>
        <w:t xml:space="preserve">    (с изменениями от 20.05.2015 №97;   </w:t>
      </w:r>
    </w:p>
    <w:p w:rsidR="00472F44" w:rsidRPr="00743073"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743073">
        <w:rPr>
          <w:rFonts w:ascii="Times New Roman" w:eastAsia="Times New Roman" w:hAnsi="Times New Roman" w:cs="Times New Roman"/>
          <w:color w:val="0D0D0D" w:themeColor="text1" w:themeTint="F2"/>
          <w:sz w:val="24"/>
          <w:szCs w:val="24"/>
          <w:lang w:eastAsia="ru-RU"/>
        </w:rPr>
        <w:t xml:space="preserve">                                                                     </w:t>
      </w:r>
      <w:r w:rsidR="00251DFA" w:rsidRPr="00743073">
        <w:rPr>
          <w:rFonts w:ascii="Times New Roman" w:eastAsia="Times New Roman" w:hAnsi="Times New Roman" w:cs="Times New Roman"/>
          <w:color w:val="0D0D0D" w:themeColor="text1" w:themeTint="F2"/>
          <w:sz w:val="24"/>
          <w:szCs w:val="24"/>
          <w:lang w:eastAsia="ru-RU"/>
        </w:rPr>
        <w:t xml:space="preserve">  </w:t>
      </w:r>
      <w:r w:rsidRPr="00743073">
        <w:rPr>
          <w:rFonts w:ascii="Times New Roman" w:eastAsia="Times New Roman" w:hAnsi="Times New Roman" w:cs="Times New Roman"/>
          <w:color w:val="0D0D0D" w:themeColor="text1" w:themeTint="F2"/>
          <w:sz w:val="24"/>
          <w:szCs w:val="24"/>
          <w:lang w:eastAsia="ru-RU"/>
        </w:rPr>
        <w:t xml:space="preserve"> от 20.11.2020 №164; от 29.12.2022 № 219;            </w:t>
      </w:r>
    </w:p>
    <w:p w:rsidR="006A30E0" w:rsidRPr="00743073"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743073">
        <w:rPr>
          <w:rFonts w:ascii="Times New Roman" w:eastAsia="Times New Roman" w:hAnsi="Times New Roman" w:cs="Times New Roman"/>
          <w:color w:val="0D0D0D" w:themeColor="text1" w:themeTint="F2"/>
          <w:sz w:val="24"/>
          <w:szCs w:val="24"/>
          <w:lang w:eastAsia="ru-RU"/>
        </w:rPr>
        <w:t xml:space="preserve">                          </w:t>
      </w:r>
      <w:r w:rsidR="00251DFA" w:rsidRPr="00743073">
        <w:rPr>
          <w:rFonts w:ascii="Times New Roman" w:eastAsia="Times New Roman" w:hAnsi="Times New Roman" w:cs="Times New Roman"/>
          <w:color w:val="0D0D0D" w:themeColor="text1" w:themeTint="F2"/>
          <w:sz w:val="24"/>
          <w:szCs w:val="24"/>
          <w:lang w:eastAsia="ru-RU"/>
        </w:rPr>
        <w:t xml:space="preserve">                                               </w:t>
      </w:r>
      <w:r w:rsidR="007D3E25" w:rsidRPr="00743073">
        <w:rPr>
          <w:rFonts w:ascii="Times New Roman" w:eastAsia="Times New Roman" w:hAnsi="Times New Roman" w:cs="Times New Roman"/>
          <w:color w:val="0D0D0D" w:themeColor="text1" w:themeTint="F2"/>
          <w:sz w:val="24"/>
          <w:szCs w:val="24"/>
          <w:lang w:eastAsia="ru-RU"/>
        </w:rPr>
        <w:t xml:space="preserve"> от 24.04.2023 №48; от 27</w:t>
      </w:r>
      <w:r w:rsidRPr="00743073">
        <w:rPr>
          <w:rFonts w:ascii="Times New Roman" w:eastAsia="Times New Roman" w:hAnsi="Times New Roman" w:cs="Times New Roman"/>
          <w:color w:val="0D0D0D" w:themeColor="text1" w:themeTint="F2"/>
          <w:sz w:val="24"/>
          <w:szCs w:val="24"/>
          <w:lang w:eastAsia="ru-RU"/>
        </w:rPr>
        <w:t>.07.2023 №</w:t>
      </w:r>
      <w:r w:rsidR="007D3E25" w:rsidRPr="00743073">
        <w:rPr>
          <w:rFonts w:ascii="Times New Roman" w:eastAsia="Times New Roman" w:hAnsi="Times New Roman" w:cs="Times New Roman"/>
          <w:color w:val="0D0D0D" w:themeColor="text1" w:themeTint="F2"/>
          <w:sz w:val="24"/>
          <w:szCs w:val="24"/>
          <w:lang w:eastAsia="ru-RU"/>
        </w:rPr>
        <w:t>112</w:t>
      </w:r>
      <w:r w:rsidR="006A30E0" w:rsidRPr="00743073">
        <w:rPr>
          <w:rFonts w:ascii="Times New Roman" w:eastAsia="Times New Roman" w:hAnsi="Times New Roman" w:cs="Times New Roman"/>
          <w:color w:val="0D0D0D" w:themeColor="text1" w:themeTint="F2"/>
          <w:sz w:val="24"/>
          <w:szCs w:val="24"/>
          <w:lang w:eastAsia="ru-RU"/>
        </w:rPr>
        <w:t xml:space="preserve">;            </w:t>
      </w:r>
    </w:p>
    <w:p w:rsidR="00472F44" w:rsidRPr="00743073" w:rsidRDefault="006A30E0"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743073">
        <w:rPr>
          <w:rFonts w:ascii="Times New Roman" w:eastAsia="Times New Roman" w:hAnsi="Times New Roman" w:cs="Times New Roman"/>
          <w:color w:val="0D0D0D" w:themeColor="text1" w:themeTint="F2"/>
          <w:sz w:val="24"/>
          <w:szCs w:val="24"/>
          <w:lang w:eastAsia="ru-RU"/>
        </w:rPr>
        <w:t xml:space="preserve">                                                               </w:t>
      </w:r>
      <w:r w:rsidR="00B3155C">
        <w:rPr>
          <w:rFonts w:ascii="Times New Roman" w:eastAsia="Times New Roman" w:hAnsi="Times New Roman" w:cs="Times New Roman"/>
          <w:color w:val="0D0D0D" w:themeColor="text1" w:themeTint="F2"/>
          <w:sz w:val="24"/>
          <w:szCs w:val="24"/>
          <w:lang w:eastAsia="ru-RU"/>
        </w:rPr>
        <w:t xml:space="preserve">        </w:t>
      </w:r>
      <w:bookmarkStart w:id="1" w:name="_GoBack"/>
      <w:bookmarkEnd w:id="1"/>
      <w:r w:rsidR="005B1673" w:rsidRPr="00743073">
        <w:rPr>
          <w:rFonts w:ascii="Times New Roman" w:eastAsia="Times New Roman" w:hAnsi="Times New Roman" w:cs="Times New Roman"/>
          <w:color w:val="0D0D0D" w:themeColor="text1" w:themeTint="F2"/>
          <w:sz w:val="24"/>
          <w:szCs w:val="24"/>
          <w:lang w:eastAsia="ru-RU"/>
        </w:rPr>
        <w:t xml:space="preserve"> от 09.04.2024 № 60</w:t>
      </w:r>
      <w:r w:rsidR="001E593C" w:rsidRPr="00743073">
        <w:rPr>
          <w:rFonts w:ascii="Times New Roman" w:eastAsia="Times New Roman" w:hAnsi="Times New Roman" w:cs="Times New Roman"/>
          <w:color w:val="0D0D0D" w:themeColor="text1" w:themeTint="F2"/>
          <w:sz w:val="24"/>
          <w:szCs w:val="24"/>
          <w:lang w:eastAsia="ru-RU"/>
        </w:rPr>
        <w:t xml:space="preserve">; от </w:t>
      </w:r>
      <w:r w:rsidR="00B3155C">
        <w:rPr>
          <w:rFonts w:ascii="Times New Roman" w:eastAsia="Times New Roman" w:hAnsi="Times New Roman" w:cs="Times New Roman"/>
          <w:color w:val="0D0D0D" w:themeColor="text1" w:themeTint="F2"/>
          <w:sz w:val="24"/>
          <w:szCs w:val="24"/>
          <w:lang w:eastAsia="ru-RU"/>
        </w:rPr>
        <w:t>24</w:t>
      </w:r>
      <w:r w:rsidR="001E593C" w:rsidRPr="00743073">
        <w:rPr>
          <w:rFonts w:ascii="Times New Roman" w:eastAsia="Times New Roman" w:hAnsi="Times New Roman" w:cs="Times New Roman"/>
          <w:color w:val="0D0D0D" w:themeColor="text1" w:themeTint="F2"/>
          <w:sz w:val="24"/>
          <w:szCs w:val="24"/>
          <w:lang w:eastAsia="ru-RU"/>
        </w:rPr>
        <w:t xml:space="preserve">.09.2024 № </w:t>
      </w:r>
      <w:r w:rsidR="00B3155C">
        <w:rPr>
          <w:rFonts w:ascii="Times New Roman" w:eastAsia="Times New Roman" w:hAnsi="Times New Roman" w:cs="Times New Roman"/>
          <w:color w:val="0D0D0D" w:themeColor="text1" w:themeTint="F2"/>
          <w:sz w:val="24"/>
          <w:szCs w:val="24"/>
          <w:lang w:eastAsia="ru-RU"/>
        </w:rPr>
        <w:t>143</w:t>
      </w:r>
      <w:r w:rsidR="00472F44" w:rsidRPr="00743073">
        <w:rPr>
          <w:rFonts w:ascii="Times New Roman" w:eastAsia="Times New Roman" w:hAnsi="Times New Roman" w:cs="Times New Roman"/>
          <w:color w:val="0D0D0D" w:themeColor="text1" w:themeTint="F2"/>
          <w:sz w:val="24"/>
          <w:szCs w:val="24"/>
          <w:lang w:eastAsia="ru-RU"/>
        </w:rPr>
        <w:t xml:space="preserve">)  </w:t>
      </w:r>
    </w:p>
    <w:p w:rsidR="00472F44" w:rsidRPr="00743073"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472F44" w:rsidRPr="00743073"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472F44" w:rsidRPr="00743073"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472F44" w:rsidRPr="00743073" w:rsidRDefault="00472F44" w:rsidP="00472F44">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472F44" w:rsidRPr="00743073" w:rsidRDefault="00472F44" w:rsidP="00472F44">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743073">
        <w:rPr>
          <w:rFonts w:ascii="Times New Roman" w:eastAsia="Times New Roman" w:hAnsi="Times New Roman" w:cs="Times New Roman"/>
          <w:b/>
          <w:bCs/>
          <w:color w:val="0D0D0D" w:themeColor="text1" w:themeTint="F2"/>
          <w:sz w:val="24"/>
          <w:szCs w:val="24"/>
          <w:lang w:eastAsia="ru-RU"/>
        </w:rPr>
        <w:t xml:space="preserve">                                  </w:t>
      </w:r>
      <w:r w:rsidRPr="00743073">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BD7FBE" w:rsidRPr="00743073" w:rsidRDefault="00BD7FBE" w:rsidP="00BD7FBE">
      <w:pPr>
        <w:tabs>
          <w:tab w:val="left" w:pos="113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43073">
        <w:rPr>
          <w:rFonts w:ascii="Times New Roman" w:eastAsia="Times New Roman" w:hAnsi="Times New Roman" w:cs="Times New Roman"/>
          <w:b/>
          <w:bCs/>
          <w:sz w:val="28"/>
          <w:szCs w:val="28"/>
          <w:lang w:eastAsia="ru-RU"/>
        </w:rPr>
        <w:t>«Принятие граждан на учет в качестве нуждающихся в жилых помещениях, предоставляемых по договорам социального найма»</w:t>
      </w:r>
    </w:p>
    <w:p w:rsidR="00BD7FBE" w:rsidRPr="00743073" w:rsidRDefault="00BD7FBE" w:rsidP="00BD7FBE">
      <w:pPr>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rPr>
        <w:t xml:space="preserve">(Сокращённое наименование: «Принятие граждан на учет в качестве нуждающихся в жилых помещениях».) </w:t>
      </w:r>
    </w:p>
    <w:p w:rsidR="00BD7FBE" w:rsidRPr="00743073" w:rsidRDefault="00BD7FBE" w:rsidP="00BD7FBE">
      <w:pPr>
        <w:spacing w:after="0" w:line="240" w:lineRule="auto"/>
        <w:jc w:val="center"/>
        <w:rPr>
          <w:rFonts w:ascii="Times New Roman" w:eastAsia="Calibri" w:hAnsi="Times New Roman" w:cs="Times New Roman"/>
          <w:sz w:val="28"/>
          <w:szCs w:val="28"/>
        </w:rPr>
      </w:pPr>
      <w:r w:rsidRPr="00743073">
        <w:rPr>
          <w:rFonts w:ascii="Times New Roman" w:eastAsia="Calibri" w:hAnsi="Times New Roman" w:cs="Times New Roman"/>
          <w:sz w:val="28"/>
          <w:szCs w:val="28"/>
        </w:rPr>
        <w:t>(далее – административный регламент)</w:t>
      </w:r>
    </w:p>
    <w:p w:rsidR="00BD7FBE" w:rsidRPr="00743073" w:rsidRDefault="00BD7FBE" w:rsidP="00BD7FBE">
      <w:pPr>
        <w:spacing w:after="0" w:line="240" w:lineRule="auto"/>
        <w:jc w:val="center"/>
        <w:rPr>
          <w:rFonts w:ascii="Times New Roman" w:eastAsia="Calibri" w:hAnsi="Times New Roman" w:cs="Times New Roman"/>
          <w:b/>
          <w:bCs/>
          <w:sz w:val="24"/>
          <w:szCs w:val="24"/>
          <w:lang w:eastAsia="ru-RU"/>
        </w:rPr>
      </w:pPr>
    </w:p>
    <w:p w:rsidR="00BD7FBE" w:rsidRPr="00743073" w:rsidRDefault="00BD7FBE" w:rsidP="00BD7FBE">
      <w:pPr>
        <w:numPr>
          <w:ilvl w:val="0"/>
          <w:numId w:val="26"/>
        </w:numPr>
        <w:spacing w:after="0" w:line="240" w:lineRule="auto"/>
        <w:jc w:val="center"/>
        <w:rPr>
          <w:rFonts w:ascii="Times New Roman" w:eastAsia="Calibri" w:hAnsi="Times New Roman" w:cs="Times New Roman"/>
          <w:b/>
          <w:bCs/>
          <w:sz w:val="28"/>
          <w:szCs w:val="28"/>
        </w:rPr>
      </w:pPr>
      <w:r w:rsidRPr="00743073">
        <w:rPr>
          <w:rFonts w:ascii="Times New Roman" w:eastAsia="Calibri" w:hAnsi="Times New Roman" w:cs="Times New Roman"/>
          <w:b/>
          <w:bCs/>
          <w:sz w:val="28"/>
          <w:szCs w:val="28"/>
        </w:rPr>
        <w:t>Общие положения</w:t>
      </w:r>
    </w:p>
    <w:p w:rsidR="00BD7FBE" w:rsidRPr="00743073" w:rsidRDefault="00BD7FBE" w:rsidP="00BD7FBE">
      <w:pPr>
        <w:spacing w:after="0" w:line="240" w:lineRule="auto"/>
        <w:ind w:left="1080"/>
        <w:rPr>
          <w:rFonts w:ascii="Times New Roman" w:eastAsia="Calibri" w:hAnsi="Times New Roman" w:cs="Times New Roman"/>
          <w:b/>
          <w:bCs/>
          <w:sz w:val="28"/>
          <w:szCs w:val="28"/>
        </w:rPr>
      </w:pPr>
    </w:p>
    <w:p w:rsidR="00BD7FBE" w:rsidRPr="00743073" w:rsidRDefault="00BD7FBE" w:rsidP="00BD7FBE">
      <w:pPr>
        <w:spacing w:after="0" w:line="240" w:lineRule="auto"/>
        <w:ind w:firstLine="708"/>
        <w:jc w:val="both"/>
        <w:rPr>
          <w:rFonts w:ascii="Times New Roman" w:eastAsia="Calibri" w:hAnsi="Times New Roman" w:cs="Times New Roman"/>
          <w:bCs/>
          <w:sz w:val="28"/>
          <w:szCs w:val="28"/>
          <w:lang w:eastAsia="ru-RU"/>
        </w:rPr>
      </w:pPr>
      <w:r w:rsidRPr="00743073">
        <w:rPr>
          <w:rFonts w:ascii="Times New Roman" w:eastAsia="Calibri" w:hAnsi="Times New Roman" w:cs="Times New Roman"/>
          <w:bCs/>
          <w:sz w:val="28"/>
          <w:szCs w:val="28"/>
          <w:lang w:eastAsia="ru-RU"/>
        </w:rPr>
        <w:t>1.1.Настоящий регламент устанавливает порядок и стандарт предоставления муниципальной услуги.</w:t>
      </w:r>
    </w:p>
    <w:p w:rsidR="00BD7FBE" w:rsidRPr="00743073" w:rsidRDefault="00BD7FBE" w:rsidP="00BD7FBE">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Категории заявителей и их представителей, имеющих право выступать от их имени</w:t>
      </w:r>
    </w:p>
    <w:p w:rsidR="00BD7FBE" w:rsidRPr="00743073" w:rsidRDefault="00BD7FBE" w:rsidP="00BD7FBE">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4"/>
          <w:lang w:eastAsia="ru-RU"/>
        </w:rPr>
      </w:pPr>
      <w:proofErr w:type="gramStart"/>
      <w:r w:rsidRPr="00743073">
        <w:rPr>
          <w:rFonts w:ascii="Times New Roman" w:eastAsia="Times New Roman" w:hAnsi="Times New Roman" w:cs="Times New Roman"/>
          <w:sz w:val="28"/>
          <w:szCs w:val="24"/>
          <w:lang w:eastAsia="ru-RU"/>
        </w:rPr>
        <w:t>1.2  Заявителями</w:t>
      </w:r>
      <w:proofErr w:type="gramEnd"/>
      <w:r w:rsidRPr="00743073">
        <w:rPr>
          <w:rFonts w:ascii="Times New Roman" w:eastAsia="Times New Roman" w:hAnsi="Times New Roman" w:cs="Times New Roman"/>
          <w:sz w:val="28"/>
          <w:szCs w:val="24"/>
          <w:lang w:eastAsia="ru-RU"/>
        </w:rPr>
        <w:t xml:space="preserve">, имеющими право обратиться за получением </w:t>
      </w:r>
      <w:r w:rsidRPr="00743073">
        <w:rPr>
          <w:rFonts w:ascii="Times New Roman" w:eastAsia="Times New Roman" w:hAnsi="Times New Roman" w:cs="Times New Roman"/>
          <w:bCs/>
          <w:sz w:val="28"/>
          <w:szCs w:val="28"/>
          <w:lang w:eastAsia="ru-RU"/>
        </w:rPr>
        <w:t>муниципальной услуги</w:t>
      </w:r>
      <w:r w:rsidRPr="00743073">
        <w:rPr>
          <w:rFonts w:ascii="Times New Roman" w:eastAsia="Times New Roman" w:hAnsi="Times New Roman" w:cs="Times New Roman"/>
          <w:sz w:val="28"/>
          <w:szCs w:val="24"/>
          <w:lang w:eastAsia="ru-RU"/>
        </w:rPr>
        <w:t>:</w:t>
      </w:r>
    </w:p>
    <w:p w:rsidR="00BD7FBE" w:rsidRPr="00743073" w:rsidRDefault="00BD7FBE" w:rsidP="00BD7FBE">
      <w:pPr>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bCs/>
          <w:sz w:val="28"/>
          <w:szCs w:val="28"/>
          <w:lang w:eastAsia="ru-RU"/>
        </w:rPr>
        <w:t xml:space="preserve">1.2.1 </w:t>
      </w:r>
      <w:r w:rsidRPr="00743073">
        <w:rPr>
          <w:rFonts w:ascii="Times New Roman" w:eastAsia="Calibri" w:hAnsi="Times New Roman" w:cs="Times New Roman"/>
          <w:sz w:val="28"/>
          <w:szCs w:val="28"/>
          <w:lang w:eastAsia="ru-RU"/>
        </w:rPr>
        <w:t xml:space="preserve">о принятии граждан на учет в качестве нуждающихся в жилых помещениях, предоставляемых по договорам социального найма </w:t>
      </w:r>
      <w:r w:rsidRPr="00743073">
        <w:rPr>
          <w:rFonts w:ascii="Times New Roman" w:eastAsia="Calibri" w:hAnsi="Times New Roman" w:cs="Times New Roman"/>
          <w:sz w:val="28"/>
          <w:szCs w:val="28"/>
        </w:rPr>
        <w:t>являются физические лица (далее - заявители) из числа граждан Российской Федерации, постоянно проживающих на территории муниципального образования</w:t>
      </w:r>
      <w:r w:rsidR="00360052" w:rsidRPr="00743073">
        <w:rPr>
          <w:rFonts w:ascii="Times New Roman" w:eastAsia="Calibri" w:hAnsi="Times New Roman" w:cs="Times New Roman"/>
          <w:sz w:val="28"/>
          <w:szCs w:val="28"/>
        </w:rPr>
        <w:t xml:space="preserve"> Вындиноостровского сельского поселения Волховского муниципального района </w:t>
      </w:r>
      <w:r w:rsidRPr="00743073">
        <w:rPr>
          <w:rFonts w:ascii="Times New Roman" w:eastAsia="Calibri" w:hAnsi="Times New Roman" w:cs="Times New Roman"/>
          <w:sz w:val="28"/>
          <w:szCs w:val="28"/>
        </w:rPr>
        <w:t>Ленинградской области из числа:</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малоимущих граждан, </w:t>
      </w:r>
      <w:r w:rsidRPr="00743073">
        <w:rPr>
          <w:rFonts w:ascii="Times New Roman" w:eastAsia="Calibri" w:hAnsi="Times New Roman" w:cs="Times New Roman"/>
          <w:sz w:val="28"/>
          <w:szCs w:val="28"/>
          <w:lang w:eastAsia="ru-RU"/>
        </w:rPr>
        <w:t>постоянно проживающих на территории Ленинградской области в общей сложности не менее пяти лет (требование пятилетнего срока проживания на территории Ленинградской области не распространяется на детей в возрасте до 5 лет);</w:t>
      </w:r>
    </w:p>
    <w:p w:rsidR="00BD7FBE" w:rsidRPr="00743073" w:rsidRDefault="00BD7FBE" w:rsidP="00BD7FBE">
      <w:pPr>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иных определенных федеральным законом, указом Президента Российской Федерации или законом субъекта Российской Федерации категорий граждан;</w:t>
      </w:r>
    </w:p>
    <w:p w:rsidR="00BD7FBE" w:rsidRPr="00743073" w:rsidRDefault="00BD7FBE" w:rsidP="00BD7FBE">
      <w:pPr>
        <w:spacing w:after="0" w:line="240" w:lineRule="auto"/>
        <w:ind w:firstLine="540"/>
        <w:jc w:val="both"/>
        <w:rPr>
          <w:rFonts w:ascii="Times New Roman" w:eastAsia="Calibri" w:hAnsi="Times New Roman" w:cs="Times New Roman"/>
          <w:sz w:val="28"/>
          <w:szCs w:val="28"/>
        </w:rPr>
      </w:pPr>
      <w:r w:rsidRPr="00743073">
        <w:rPr>
          <w:rFonts w:ascii="Times New Roman" w:eastAsia="Calibri" w:hAnsi="Times New Roman" w:cs="Times New Roman"/>
          <w:sz w:val="28"/>
          <w:szCs w:val="28"/>
          <w:lang w:eastAsia="ru-RU"/>
        </w:rPr>
        <w:t>1.2.2.</w:t>
      </w:r>
      <w:r w:rsidRPr="00743073">
        <w:rPr>
          <w:rFonts w:ascii="Times New Roman" w:eastAsia="Calibri" w:hAnsi="Times New Roman" w:cs="Times New Roman"/>
        </w:rPr>
        <w:t xml:space="preserve"> </w:t>
      </w:r>
      <w:r w:rsidRPr="00743073">
        <w:rPr>
          <w:rFonts w:ascii="Times New Roman" w:eastAsia="Calibri" w:hAnsi="Times New Roman" w:cs="Times New Roman"/>
          <w:sz w:val="28"/>
          <w:szCs w:val="28"/>
        </w:rPr>
        <w:t>о</w:t>
      </w:r>
      <w:r w:rsidRPr="00743073">
        <w:rPr>
          <w:rFonts w:ascii="Times New Roman" w:eastAsia="Calibri" w:hAnsi="Times New Roman" w:cs="Times New Roman"/>
        </w:rPr>
        <w:t xml:space="preserve"> </w:t>
      </w:r>
      <w:r w:rsidRPr="00743073">
        <w:rPr>
          <w:rFonts w:ascii="Times New Roman" w:eastAsia="Calibri" w:hAnsi="Times New Roman" w:cs="Times New Roman"/>
          <w:sz w:val="28"/>
          <w:szCs w:val="28"/>
          <w:lang w:eastAsia="ru-RU"/>
        </w:rPr>
        <w:t>предоставлении информации об очередности предоставления жилых помещений по договору социального найма</w:t>
      </w:r>
      <w:r w:rsidRPr="00743073">
        <w:rPr>
          <w:rFonts w:ascii="Times New Roman" w:eastAsia="Calibri" w:hAnsi="Times New Roman" w:cs="Times New Roman"/>
          <w:sz w:val="24"/>
          <w:szCs w:val="24"/>
        </w:rPr>
        <w:t xml:space="preserve"> </w:t>
      </w:r>
      <w:r w:rsidRPr="00743073">
        <w:rPr>
          <w:rFonts w:ascii="Times New Roman" w:eastAsia="Calibri" w:hAnsi="Times New Roman" w:cs="Times New Roman"/>
          <w:sz w:val="28"/>
          <w:szCs w:val="28"/>
        </w:rPr>
        <w:t>являются физические лица (далее - заявители) из числа граждан Российской Федерации, постоянно проживающих на территории муниципального образования</w:t>
      </w:r>
      <w:r w:rsidR="00327AC4" w:rsidRPr="00743073">
        <w:rPr>
          <w:rFonts w:ascii="Times New Roman" w:eastAsia="Calibri" w:hAnsi="Times New Roman" w:cs="Times New Roman"/>
          <w:sz w:val="28"/>
          <w:szCs w:val="28"/>
        </w:rPr>
        <w:t xml:space="preserve"> Вындиноостровского </w:t>
      </w:r>
      <w:r w:rsidRPr="00743073">
        <w:rPr>
          <w:rFonts w:ascii="Times New Roman" w:eastAsia="Calibri" w:hAnsi="Times New Roman" w:cs="Times New Roman"/>
          <w:sz w:val="28"/>
          <w:szCs w:val="28"/>
        </w:rPr>
        <w:t xml:space="preserve">Ленинградской области, состоящие на учете в качестве </w:t>
      </w:r>
      <w:r w:rsidRPr="00743073">
        <w:rPr>
          <w:rFonts w:ascii="Times New Roman" w:eastAsia="Calibri" w:hAnsi="Times New Roman" w:cs="Times New Roman"/>
          <w:sz w:val="28"/>
          <w:szCs w:val="28"/>
        </w:rPr>
        <w:lastRenderedPageBreak/>
        <w:t xml:space="preserve">нуждающихся </w:t>
      </w:r>
      <w:r w:rsidRPr="00743073">
        <w:rPr>
          <w:rFonts w:ascii="Times New Roman" w:eastAsia="Calibri" w:hAnsi="Times New Roman" w:cs="Times New Roman"/>
          <w:sz w:val="28"/>
          <w:szCs w:val="28"/>
          <w:lang w:eastAsia="ru-RU"/>
        </w:rPr>
        <w:t>в жилых помещениях, предоставляемых по договорам социального найма</w:t>
      </w:r>
      <w:r w:rsidRPr="00743073">
        <w:rPr>
          <w:rFonts w:ascii="Times New Roman" w:eastAsia="Calibri" w:hAnsi="Times New Roman" w:cs="Times New Roman"/>
          <w:sz w:val="28"/>
          <w:szCs w:val="28"/>
        </w:rPr>
        <w:t>;</w:t>
      </w:r>
    </w:p>
    <w:p w:rsidR="00BD7FBE" w:rsidRPr="00743073" w:rsidRDefault="00BD7FBE" w:rsidP="00BD7FBE">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Представлять интересы заявителя имеют право от имени физических лиц (далее - представитель заявителя): </w:t>
      </w:r>
    </w:p>
    <w:p w:rsidR="00BD7FBE" w:rsidRPr="00743073" w:rsidRDefault="00BD7FBE" w:rsidP="00BD7FBE">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 в том числе недееспособных или не полностью дееспособных заявителей;</w:t>
      </w:r>
    </w:p>
    <w:p w:rsidR="00BD7FBE" w:rsidRPr="00743073" w:rsidRDefault="00BD7FBE" w:rsidP="00BD7FBE">
      <w:pPr>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p>
    <w:p w:rsidR="00BD7FBE" w:rsidRPr="00743073" w:rsidRDefault="00BD7FBE" w:rsidP="00BD7FBE">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BD7FBE" w:rsidRPr="00743073" w:rsidRDefault="00BD7FBE" w:rsidP="00BD7FBE">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743073">
        <w:rPr>
          <w:rFonts w:ascii="Times New Roman" w:eastAsia="Calibri" w:hAnsi="Times New Roman" w:cs="Times New Roman"/>
          <w:sz w:val="28"/>
          <w:szCs w:val="28"/>
        </w:rPr>
        <w:t>Порядок информирования о предоставлении муниципальной услуги</w:t>
      </w:r>
    </w:p>
    <w:p w:rsidR="00BD7FBE" w:rsidRPr="00743073" w:rsidRDefault="00BD7FBE" w:rsidP="00BD7FBE">
      <w:pPr>
        <w:spacing w:after="0" w:line="240" w:lineRule="auto"/>
        <w:ind w:firstLine="708"/>
        <w:jc w:val="both"/>
        <w:rPr>
          <w:rFonts w:ascii="Times New Roman" w:eastAsia="Calibri" w:hAnsi="Times New Roman" w:cs="Times New Roman"/>
          <w:sz w:val="24"/>
          <w:szCs w:val="24"/>
        </w:rPr>
      </w:pPr>
      <w:r w:rsidRPr="00743073">
        <w:rPr>
          <w:rFonts w:ascii="Times New Roman" w:eastAsia="Calibri" w:hAnsi="Times New Roman" w:cs="Times New Roman"/>
          <w:sz w:val="28"/>
          <w:szCs w:val="28"/>
          <w:lang w:eastAsia="ru-RU"/>
        </w:rPr>
        <w:t>1.3. Информация о местах нахождения</w:t>
      </w:r>
      <w:r w:rsidRPr="00743073">
        <w:rPr>
          <w:rFonts w:ascii="Times New Roman" w:eastAsia="Calibri" w:hAnsi="Times New Roman" w:cs="Times New Roman"/>
          <w:bCs/>
          <w:sz w:val="28"/>
          <w:szCs w:val="28"/>
          <w:lang w:eastAsia="ru-RU"/>
        </w:rPr>
        <w:t xml:space="preserve"> органа местного самоуправления (далее -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(если часть полномочий передана в подведомственную организацию) (далее – Организации), их графике работы, контактных телефонов, способе получения информации о местах нахождения и графике работы ОМСУ и структурного подразделения, Организации, адреса официальных сайтов ОМСУ и структурного подразделения, Организации, адреса электронной почты (далее – сведения информационного характера)</w:t>
      </w:r>
      <w:r w:rsidRPr="00743073">
        <w:rPr>
          <w:rFonts w:ascii="Times New Roman" w:eastAsia="Calibri" w:hAnsi="Times New Roman" w:cs="Times New Roman"/>
          <w:sz w:val="24"/>
          <w:szCs w:val="24"/>
        </w:rPr>
        <w:t xml:space="preserve"> </w:t>
      </w:r>
      <w:r w:rsidRPr="00743073">
        <w:rPr>
          <w:rFonts w:ascii="Times New Roman" w:eastAsia="Calibri" w:hAnsi="Times New Roman" w:cs="Times New Roman"/>
          <w:sz w:val="28"/>
          <w:szCs w:val="28"/>
        </w:rPr>
        <w:t>размещаются</w:t>
      </w:r>
      <w:r w:rsidRPr="00743073">
        <w:rPr>
          <w:rFonts w:ascii="Times New Roman" w:eastAsia="Calibri" w:hAnsi="Times New Roman" w:cs="Times New Roman"/>
          <w:bCs/>
          <w:sz w:val="28"/>
          <w:szCs w:val="28"/>
          <w:lang w:eastAsia="ru-RU"/>
        </w:rPr>
        <w:t>:</w:t>
      </w:r>
      <w:r w:rsidRPr="00743073">
        <w:rPr>
          <w:rFonts w:ascii="Times New Roman" w:eastAsia="Calibri" w:hAnsi="Times New Roman" w:cs="Times New Roman"/>
          <w:sz w:val="24"/>
          <w:szCs w:val="24"/>
        </w:rPr>
        <w:t xml:space="preserve"> </w:t>
      </w:r>
    </w:p>
    <w:p w:rsidR="00BD7FBE" w:rsidRPr="00743073" w:rsidRDefault="00BD7FBE" w:rsidP="00BD7FBE">
      <w:pPr>
        <w:spacing w:after="0" w:line="240" w:lineRule="auto"/>
        <w:ind w:firstLine="708"/>
        <w:jc w:val="both"/>
        <w:rPr>
          <w:rFonts w:ascii="Times New Roman" w:eastAsia="Calibri" w:hAnsi="Times New Roman" w:cs="Times New Roman"/>
          <w:bCs/>
          <w:sz w:val="28"/>
          <w:szCs w:val="28"/>
          <w:lang w:eastAsia="ru-RU"/>
        </w:rPr>
      </w:pPr>
      <w:r w:rsidRPr="00743073">
        <w:rPr>
          <w:rFonts w:ascii="Times New Roman" w:eastAsia="Calibri" w:hAnsi="Times New Roman" w:cs="Times New Roman"/>
          <w:bCs/>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bCs/>
          <w:sz w:val="28"/>
          <w:szCs w:val="28"/>
          <w:lang w:eastAsia="ru-RU"/>
        </w:rPr>
        <w:t>на сайте ОМСУ</w:t>
      </w:r>
      <w:r w:rsidRPr="00743073">
        <w:rPr>
          <w:rFonts w:ascii="Times New Roman" w:eastAsia="Calibri" w:hAnsi="Times New Roman" w:cs="Times New Roman"/>
          <w:sz w:val="28"/>
          <w:szCs w:val="28"/>
          <w:lang w:eastAsia="ru-RU"/>
        </w:rPr>
        <w:t xml:space="preserve"> /Организации</w:t>
      </w:r>
      <w:r w:rsidRPr="00743073">
        <w:rPr>
          <w:rFonts w:ascii="Times New Roman" w:eastAsia="Calibri" w:hAnsi="Times New Roman" w:cs="Times New Roman"/>
          <w:bCs/>
          <w:sz w:val="28"/>
          <w:szCs w:val="28"/>
          <w:lang w:eastAsia="ru-RU"/>
        </w:rPr>
        <w:t>;</w:t>
      </w:r>
    </w:p>
    <w:p w:rsidR="00BD7FBE" w:rsidRPr="00743073" w:rsidRDefault="00BD7FBE" w:rsidP="00BD7FB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Calibri" w:hAnsi="Times New Roman" w:cs="Times New Roman"/>
          <w:bCs/>
          <w:sz w:val="28"/>
          <w:szCs w:val="28"/>
          <w:lang w:eastAsia="ru-RU"/>
        </w:rPr>
        <w:t xml:space="preserve">на сайте </w:t>
      </w:r>
      <w:r w:rsidRPr="00743073">
        <w:rPr>
          <w:rFonts w:ascii="Times New Roman" w:eastAsia="Times New Roman" w:hAnsi="Times New Roman" w:cs="Times New Roman"/>
          <w:sz w:val="28"/>
          <w:szCs w:val="28"/>
          <w:lang w:eastAsia="ru-RU"/>
        </w:rPr>
        <w:t xml:space="preserve">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6" w:history="1">
        <w:r w:rsidRPr="00743073">
          <w:rPr>
            <w:rFonts w:ascii="Times New Roman" w:eastAsia="Times New Roman" w:hAnsi="Times New Roman" w:cs="Times New Roman"/>
            <w:sz w:val="28"/>
            <w:szCs w:val="28"/>
            <w:u w:val="single"/>
            <w:lang w:eastAsia="ru-RU"/>
          </w:rPr>
          <w:t>http://mfc47.ru/</w:t>
        </w:r>
      </w:hyperlink>
      <w:r w:rsidRPr="00743073">
        <w:rPr>
          <w:rFonts w:ascii="Times New Roman" w:eastAsia="Times New Roman" w:hAnsi="Times New Roman" w:cs="Times New Roman"/>
          <w:sz w:val="28"/>
          <w:szCs w:val="28"/>
          <w:lang w:eastAsia="ru-RU"/>
        </w:rPr>
        <w:t>;</w:t>
      </w:r>
    </w:p>
    <w:p w:rsidR="00BD7FBE" w:rsidRPr="00743073" w:rsidRDefault="00BD7FBE" w:rsidP="00BD7FB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743073">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w:history="1">
        <w:r w:rsidRPr="00743073">
          <w:rPr>
            <w:rFonts w:ascii="Times New Roman" w:eastAsia="Times New Roman" w:hAnsi="Times New Roman" w:cs="Times New Roman"/>
            <w:sz w:val="28"/>
            <w:szCs w:val="28"/>
            <w:u w:val="single"/>
            <w:lang w:eastAsia="ru-RU"/>
          </w:rPr>
          <w:t>www.gu.le</w:t>
        </w:r>
        <w:r w:rsidRPr="00743073">
          <w:rPr>
            <w:rFonts w:ascii="Times New Roman" w:eastAsia="Times New Roman" w:hAnsi="Times New Roman" w:cs="Times New Roman"/>
            <w:sz w:val="28"/>
            <w:szCs w:val="28"/>
            <w:u w:val="single"/>
            <w:lang w:val="en-US" w:eastAsia="ru-RU"/>
          </w:rPr>
          <w:t>n</w:t>
        </w:r>
        <w:r w:rsidRPr="00743073">
          <w:rPr>
            <w:rFonts w:ascii="Times New Roman" w:eastAsia="Times New Roman" w:hAnsi="Times New Roman" w:cs="Times New Roman"/>
            <w:sz w:val="28"/>
            <w:szCs w:val="28"/>
            <w:u w:val="single"/>
            <w:lang w:eastAsia="ru-RU"/>
          </w:rPr>
          <w:t>obl.ru/</w:t>
        </w:r>
      </w:hyperlink>
      <w:r w:rsidRPr="00743073">
        <w:rPr>
          <w:rFonts w:ascii="Times New Roman" w:eastAsia="Times New Roman" w:hAnsi="Times New Roman" w:cs="Times New Roman"/>
          <w:sz w:val="28"/>
          <w:szCs w:val="28"/>
          <w:lang w:eastAsia="ru-RU"/>
        </w:rPr>
        <w:t xml:space="preserve"> </w:t>
      </w:r>
      <w:hyperlink r:id="rId7" w:history="1">
        <w:r w:rsidRPr="00743073">
          <w:rPr>
            <w:rFonts w:ascii="Times New Roman" w:eastAsia="Times New Roman" w:hAnsi="Times New Roman" w:cs="Times New Roman"/>
            <w:sz w:val="28"/>
            <w:szCs w:val="28"/>
            <w:u w:val="single"/>
            <w:lang w:eastAsia="ru-RU"/>
          </w:rPr>
          <w:t>www.gosuslugi.ru</w:t>
        </w:r>
      </w:hyperlink>
      <w:r w:rsidRPr="00743073">
        <w:rPr>
          <w:rFonts w:ascii="Times New Roman" w:eastAsia="Times New Roman" w:hAnsi="Times New Roman" w:cs="Times New Roman"/>
          <w:sz w:val="28"/>
          <w:szCs w:val="28"/>
          <w:u w:val="single"/>
          <w:lang w:eastAsia="ru-RU"/>
        </w:rPr>
        <w:t>.</w:t>
      </w: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BD7FBE" w:rsidRPr="00743073" w:rsidRDefault="00BD7FBE" w:rsidP="00BD7FBE">
      <w:pPr>
        <w:spacing w:after="0" w:line="240" w:lineRule="auto"/>
        <w:ind w:firstLine="709"/>
        <w:jc w:val="center"/>
        <w:rPr>
          <w:rFonts w:ascii="Times New Roman" w:eastAsia="Calibri" w:hAnsi="Times New Roman" w:cs="Times New Roman"/>
          <w:b/>
          <w:bCs/>
          <w:sz w:val="28"/>
          <w:szCs w:val="28"/>
          <w:lang w:eastAsia="ru-RU"/>
        </w:rPr>
      </w:pPr>
      <w:r w:rsidRPr="00743073">
        <w:rPr>
          <w:rFonts w:ascii="Times New Roman" w:eastAsia="Calibri" w:hAnsi="Times New Roman" w:cs="Times New Roman"/>
          <w:b/>
          <w:bCs/>
          <w:sz w:val="28"/>
          <w:szCs w:val="28"/>
          <w:lang w:val="en-US" w:eastAsia="ru-RU"/>
        </w:rPr>
        <w:t>II</w:t>
      </w:r>
      <w:r w:rsidRPr="00743073">
        <w:rPr>
          <w:rFonts w:ascii="Times New Roman" w:eastAsia="Calibri" w:hAnsi="Times New Roman" w:cs="Times New Roman"/>
          <w:b/>
          <w:bCs/>
          <w:sz w:val="28"/>
          <w:szCs w:val="28"/>
          <w:lang w:eastAsia="ru-RU"/>
        </w:rPr>
        <w:t>. Стандарт предоставления муниципальной услуги.</w:t>
      </w:r>
    </w:p>
    <w:p w:rsidR="00BD7FBE" w:rsidRPr="00743073" w:rsidRDefault="00BD7FBE" w:rsidP="00BD7FBE">
      <w:pPr>
        <w:spacing w:after="0" w:line="240" w:lineRule="auto"/>
        <w:ind w:firstLine="709"/>
        <w:jc w:val="center"/>
        <w:rPr>
          <w:rFonts w:ascii="Times New Roman" w:eastAsia="Calibri" w:hAnsi="Times New Roman" w:cs="Times New Roman"/>
          <w:bCs/>
          <w:sz w:val="28"/>
          <w:szCs w:val="28"/>
          <w:lang w:eastAsia="ru-RU"/>
        </w:rPr>
      </w:pPr>
    </w:p>
    <w:p w:rsidR="00BD7FBE" w:rsidRPr="00743073" w:rsidRDefault="00BD7FBE" w:rsidP="00BD7FBE">
      <w:pPr>
        <w:spacing w:after="0" w:line="240" w:lineRule="auto"/>
        <w:ind w:firstLine="709"/>
        <w:jc w:val="center"/>
        <w:rPr>
          <w:rFonts w:ascii="Times New Roman" w:eastAsia="Calibri" w:hAnsi="Times New Roman" w:cs="Times New Roman"/>
          <w:bCs/>
          <w:sz w:val="28"/>
          <w:szCs w:val="28"/>
          <w:lang w:eastAsia="ru-RU"/>
        </w:rPr>
      </w:pPr>
      <w:r w:rsidRPr="00743073">
        <w:rPr>
          <w:rFonts w:ascii="Times New Roman" w:eastAsia="Calibri" w:hAnsi="Times New Roman" w:cs="Times New Roman"/>
          <w:bCs/>
          <w:sz w:val="28"/>
          <w:szCs w:val="28"/>
          <w:lang w:eastAsia="ru-RU"/>
        </w:rPr>
        <w:t>Полное наименование муниципальной услуги, сокращенное наименование</w:t>
      </w:r>
    </w:p>
    <w:p w:rsidR="00BD7FBE" w:rsidRPr="00743073" w:rsidRDefault="00BD7FBE" w:rsidP="00BD7FBE">
      <w:pPr>
        <w:spacing w:after="0" w:line="240" w:lineRule="auto"/>
        <w:ind w:firstLine="709"/>
        <w:jc w:val="center"/>
        <w:rPr>
          <w:rFonts w:ascii="Times New Roman" w:eastAsia="Calibri" w:hAnsi="Times New Roman" w:cs="Times New Roman"/>
          <w:bCs/>
          <w:sz w:val="28"/>
          <w:szCs w:val="28"/>
          <w:lang w:eastAsia="ru-RU"/>
        </w:rPr>
      </w:pPr>
      <w:r w:rsidRPr="00743073">
        <w:rPr>
          <w:rFonts w:ascii="Times New Roman" w:eastAsia="Calibri" w:hAnsi="Times New Roman" w:cs="Times New Roman"/>
          <w:bCs/>
          <w:sz w:val="28"/>
          <w:szCs w:val="28"/>
          <w:lang w:eastAsia="ru-RU"/>
        </w:rPr>
        <w:t>муниципальной услуги</w:t>
      </w:r>
    </w:p>
    <w:p w:rsidR="00BD7FBE" w:rsidRPr="00743073" w:rsidRDefault="00BD7FBE" w:rsidP="00BD7FBE">
      <w:pPr>
        <w:spacing w:after="0" w:line="240" w:lineRule="auto"/>
        <w:ind w:firstLine="709"/>
        <w:jc w:val="center"/>
        <w:rPr>
          <w:rFonts w:ascii="Times New Roman" w:eastAsia="Calibri" w:hAnsi="Times New Roman" w:cs="Times New Roman"/>
          <w:bCs/>
          <w:sz w:val="28"/>
          <w:szCs w:val="28"/>
          <w:lang w:eastAsia="ru-RU"/>
        </w:rPr>
      </w:pP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lastRenderedPageBreak/>
        <w:t xml:space="preserve">2.1. Полное наименование </w:t>
      </w:r>
      <w:r w:rsidRPr="00743073">
        <w:rPr>
          <w:rFonts w:ascii="Times New Roman" w:eastAsia="Calibri" w:hAnsi="Times New Roman" w:cs="Times New Roman"/>
          <w:bCs/>
          <w:sz w:val="28"/>
          <w:szCs w:val="28"/>
          <w:lang w:eastAsia="ru-RU"/>
        </w:rPr>
        <w:t>муниципальной услуги</w:t>
      </w:r>
      <w:r w:rsidRPr="00743073">
        <w:rPr>
          <w:rFonts w:ascii="Times New Roman" w:eastAsia="Calibri" w:hAnsi="Times New Roman" w:cs="Times New Roman"/>
          <w:sz w:val="28"/>
          <w:szCs w:val="28"/>
          <w:lang w:eastAsia="ru-RU"/>
        </w:rPr>
        <w:t>: «Принятие граждан на учет в качестве нуждающихся в жилых помещениях, предоставляемых по договорам социального найма».</w:t>
      </w: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Сокращенное наименование </w:t>
      </w:r>
      <w:r w:rsidRPr="00743073">
        <w:rPr>
          <w:rFonts w:ascii="Times New Roman" w:eastAsia="Calibri" w:hAnsi="Times New Roman" w:cs="Times New Roman"/>
          <w:bCs/>
          <w:sz w:val="28"/>
          <w:szCs w:val="28"/>
          <w:lang w:eastAsia="ru-RU"/>
        </w:rPr>
        <w:t>муниципальной услуги:</w:t>
      </w:r>
      <w:r w:rsidRPr="00743073">
        <w:rPr>
          <w:rFonts w:ascii="Times New Roman" w:eastAsia="Calibri" w:hAnsi="Times New Roman" w:cs="Times New Roman"/>
          <w:sz w:val="28"/>
          <w:szCs w:val="28"/>
        </w:rPr>
        <w:t xml:space="preserve"> «Принятие граждан на учет в качестве нуждающихся в жилых помещениях».</w:t>
      </w: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BD7FBE" w:rsidRPr="00743073" w:rsidRDefault="00BD7FBE" w:rsidP="00BD7FBE">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743073">
        <w:rPr>
          <w:rFonts w:ascii="Calibri" w:eastAsia="Calibri" w:hAnsi="Calibri" w:cs="Calibri"/>
        </w:rPr>
        <w:tab/>
      </w:r>
      <w:r w:rsidRPr="00743073">
        <w:rPr>
          <w:rFonts w:ascii="Times New Roman" w:eastAsia="Calibri" w:hAnsi="Times New Roman" w:cs="Times New Roman"/>
          <w:sz w:val="28"/>
          <w:szCs w:val="28"/>
        </w:rPr>
        <w:t>Наименование органа местного самоуправления Ленинградской области, предоставляющего муниципальную услугу, а также способы обращения заявителя</w:t>
      </w:r>
    </w:p>
    <w:p w:rsidR="00BD7FBE" w:rsidRPr="00743073" w:rsidRDefault="00BD7FBE" w:rsidP="00BD7FBE">
      <w:pPr>
        <w:tabs>
          <w:tab w:val="left" w:pos="567"/>
        </w:tabs>
        <w:spacing w:after="0" w:line="240" w:lineRule="auto"/>
        <w:ind w:firstLine="141"/>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ab/>
        <w:t xml:space="preserve">2.2. Муниципальную услугу предоставляет: администрация </w:t>
      </w:r>
      <w:r w:rsidR="00244B75" w:rsidRPr="00743073">
        <w:rPr>
          <w:rFonts w:ascii="Times New Roman" w:eastAsia="Calibri" w:hAnsi="Times New Roman" w:cs="Times New Roman"/>
          <w:sz w:val="28"/>
          <w:szCs w:val="28"/>
          <w:lang w:eastAsia="ru-RU"/>
        </w:rPr>
        <w:t>Вындиноостровского сельского поселения Волховского муниципального района</w:t>
      </w:r>
      <w:r w:rsidRPr="00743073">
        <w:rPr>
          <w:rFonts w:ascii="Times New Roman" w:eastAsia="Calibri" w:hAnsi="Times New Roman" w:cs="Times New Roman"/>
          <w:sz w:val="28"/>
          <w:szCs w:val="28"/>
          <w:lang w:eastAsia="ru-RU"/>
        </w:rPr>
        <w:t xml:space="preserve"> Ленинградской области.</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В предоставлении муниципальной услуги участвуют:</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1) Организация:</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________________________________________________________________;</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2) </w:t>
      </w:r>
      <w:r w:rsidRPr="00743073">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Pr="00743073">
        <w:rPr>
          <w:rFonts w:ascii="Times New Roman" w:eastAsia="Calibri" w:hAnsi="Times New Roman" w:cs="Times New Roman"/>
          <w:sz w:val="28"/>
          <w:szCs w:val="28"/>
          <w:lang w:eastAsia="ru-RU"/>
        </w:rPr>
        <w:t>(далее – МФЦ);</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3) Федеральная служба государственной регистрации, кадастра и картографии;</w:t>
      </w:r>
    </w:p>
    <w:p w:rsidR="00BD7FBE" w:rsidRPr="00743073" w:rsidRDefault="00BD7FBE" w:rsidP="00BD7FBE">
      <w:pPr>
        <w:spacing w:after="0" w:line="240" w:lineRule="auto"/>
        <w:ind w:firstLine="709"/>
        <w:jc w:val="both"/>
        <w:rPr>
          <w:rFonts w:ascii="Times New Roman" w:eastAsia="Calibri" w:hAnsi="Times New Roman" w:cs="Times New Roman"/>
          <w:color w:val="000000"/>
          <w:sz w:val="28"/>
          <w:szCs w:val="28"/>
        </w:rPr>
      </w:pPr>
      <w:r w:rsidRPr="00743073">
        <w:rPr>
          <w:rFonts w:ascii="Times New Roman" w:eastAsia="Calibri" w:hAnsi="Times New Roman" w:cs="Times New Roman"/>
          <w:sz w:val="28"/>
          <w:szCs w:val="28"/>
          <w:lang w:eastAsia="ru-RU"/>
        </w:rPr>
        <w:t xml:space="preserve">4) </w:t>
      </w:r>
      <w:r w:rsidRPr="00743073">
        <w:rPr>
          <w:rFonts w:ascii="Times New Roman" w:eastAsia="Calibri" w:hAnsi="Times New Roman" w:cs="Times New Roman"/>
          <w:color w:val="000000"/>
          <w:sz w:val="28"/>
          <w:szCs w:val="28"/>
        </w:rPr>
        <w:t>Управление по вопросам миграции ГУ МВД России по г. Санкт-Петербургу и Ленинградской области.</w:t>
      </w:r>
    </w:p>
    <w:p w:rsidR="00BD7FBE" w:rsidRPr="00743073" w:rsidRDefault="00BD7FBE" w:rsidP="00BD7FBE">
      <w:pPr>
        <w:spacing w:after="0" w:line="240" w:lineRule="auto"/>
        <w:ind w:firstLine="709"/>
        <w:contextualSpacing/>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5) Министерство внутренних дел Российской Федерации;</w:t>
      </w:r>
    </w:p>
    <w:p w:rsidR="00BD7FBE" w:rsidRPr="00743073" w:rsidRDefault="00BD7FBE" w:rsidP="00BD7FBE">
      <w:pPr>
        <w:spacing w:after="0" w:line="240" w:lineRule="auto"/>
        <w:ind w:firstLine="709"/>
        <w:contextualSpacing/>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6) </w:t>
      </w:r>
      <w:proofErr w:type="gramStart"/>
      <w:r w:rsidRPr="00743073">
        <w:rPr>
          <w:rFonts w:ascii="Times New Roman" w:eastAsia="Times New Roman" w:hAnsi="Times New Roman" w:cs="Times New Roman"/>
          <w:sz w:val="28"/>
          <w:szCs w:val="28"/>
          <w:lang w:eastAsia="ru-RU"/>
        </w:rPr>
        <w:t>Фонд  пенсионного</w:t>
      </w:r>
      <w:proofErr w:type="gramEnd"/>
      <w:r w:rsidRPr="00743073">
        <w:rPr>
          <w:rFonts w:ascii="Times New Roman" w:eastAsia="Times New Roman" w:hAnsi="Times New Roman" w:cs="Times New Roman"/>
          <w:sz w:val="28"/>
          <w:szCs w:val="28"/>
          <w:lang w:eastAsia="ru-RU"/>
        </w:rPr>
        <w:t xml:space="preserve"> и социального страхования Российской Федерации;</w:t>
      </w:r>
    </w:p>
    <w:p w:rsidR="00BD7FBE" w:rsidRPr="00743073" w:rsidRDefault="00BD7FBE" w:rsidP="00BD7FBE">
      <w:pPr>
        <w:spacing w:after="0" w:line="240" w:lineRule="auto"/>
        <w:ind w:firstLine="709"/>
        <w:contextualSpacing/>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7) орган, осуществляющий пенсионное обеспечение (за исключением </w:t>
      </w:r>
      <w:proofErr w:type="gramStart"/>
      <w:r w:rsidRPr="00743073">
        <w:rPr>
          <w:rFonts w:ascii="Times New Roman" w:eastAsia="Times New Roman" w:hAnsi="Times New Roman" w:cs="Times New Roman"/>
          <w:sz w:val="28"/>
          <w:szCs w:val="28"/>
          <w:lang w:eastAsia="ru-RU"/>
        </w:rPr>
        <w:t>Фонда  пенсионного</w:t>
      </w:r>
      <w:proofErr w:type="gramEnd"/>
      <w:r w:rsidRPr="00743073">
        <w:rPr>
          <w:rFonts w:ascii="Times New Roman" w:eastAsia="Times New Roman" w:hAnsi="Times New Roman" w:cs="Times New Roman"/>
          <w:sz w:val="28"/>
          <w:szCs w:val="28"/>
          <w:lang w:eastAsia="ru-RU"/>
        </w:rPr>
        <w:t xml:space="preserve"> и социального страхования Российской Федерации</w:t>
      </w:r>
      <w:r w:rsidRPr="00743073">
        <w:rPr>
          <w:rFonts w:ascii="Times New Roman" w:eastAsia="Calibri" w:hAnsi="Times New Roman" w:cs="Times New Roman"/>
          <w:sz w:val="28"/>
          <w:szCs w:val="28"/>
        </w:rPr>
        <w:t>);</w:t>
      </w:r>
    </w:p>
    <w:p w:rsidR="00BD7FBE" w:rsidRPr="00743073" w:rsidRDefault="00BD7FBE" w:rsidP="00BD7FBE">
      <w:pPr>
        <w:spacing w:after="0" w:line="240" w:lineRule="auto"/>
        <w:ind w:firstLine="709"/>
        <w:contextualSpacing/>
        <w:jc w:val="both"/>
        <w:rPr>
          <w:rFonts w:ascii="Times New Roman" w:eastAsia="Times New Roman" w:hAnsi="Times New Roman" w:cs="Times New Roman"/>
          <w:sz w:val="28"/>
          <w:szCs w:val="28"/>
          <w:lang w:eastAsia="ru-RU"/>
        </w:rPr>
      </w:pPr>
      <w:r w:rsidRPr="00743073">
        <w:rPr>
          <w:rFonts w:ascii="Times New Roman" w:eastAsia="Calibri" w:hAnsi="Times New Roman" w:cs="Times New Roman"/>
          <w:sz w:val="28"/>
          <w:szCs w:val="28"/>
          <w:shd w:val="clear" w:color="auto" w:fill="FFFFFF"/>
        </w:rPr>
        <w:t>8) орган государственной службы занятости</w:t>
      </w:r>
    </w:p>
    <w:p w:rsidR="00BD7FBE" w:rsidRPr="00743073" w:rsidRDefault="00BD7FBE" w:rsidP="00BD7FBE">
      <w:pPr>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lang w:eastAsia="ru-RU"/>
        </w:rPr>
        <w:t xml:space="preserve">9) </w:t>
      </w:r>
      <w:r w:rsidRPr="00743073">
        <w:rPr>
          <w:rFonts w:ascii="Times New Roman" w:eastAsia="Calibri" w:hAnsi="Times New Roman" w:cs="Times New Roman"/>
          <w:sz w:val="28"/>
          <w:szCs w:val="28"/>
        </w:rPr>
        <w:t>Федеральная налоговая служба;</w:t>
      </w:r>
    </w:p>
    <w:p w:rsidR="00BD7FBE" w:rsidRPr="00743073" w:rsidRDefault="00BD7FBE" w:rsidP="00BD7FBE">
      <w:pPr>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10) Федеральная служба судебных приставов;</w:t>
      </w:r>
    </w:p>
    <w:p w:rsidR="00BD7FBE" w:rsidRPr="00743073" w:rsidRDefault="00BD7FBE" w:rsidP="00BD7FBE">
      <w:pPr>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lang w:eastAsia="ru-RU"/>
        </w:rPr>
        <w:t xml:space="preserve">11) </w:t>
      </w:r>
      <w:r w:rsidRPr="00743073">
        <w:rPr>
          <w:rFonts w:ascii="Times New Roman" w:eastAsia="Calibri" w:hAnsi="Times New Roman" w:cs="Times New Roman"/>
          <w:sz w:val="28"/>
          <w:szCs w:val="28"/>
        </w:rPr>
        <w:t>Федеральная служба исполнения наказаний;</w:t>
      </w:r>
    </w:p>
    <w:p w:rsidR="00BD7FBE" w:rsidRPr="00743073" w:rsidRDefault="00BD7FBE" w:rsidP="00BD7FBE">
      <w:pPr>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lang w:eastAsia="ru-RU"/>
        </w:rPr>
        <w:t xml:space="preserve">12) </w:t>
      </w:r>
      <w:r w:rsidRPr="00743073">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BD7FBE" w:rsidRPr="00743073" w:rsidRDefault="00BD7FBE" w:rsidP="00BD7FBE">
      <w:pPr>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lang w:eastAsia="ru-RU"/>
        </w:rPr>
        <w:t>13)</w:t>
      </w:r>
      <w:r w:rsidRPr="00743073">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1) при личной явке:</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в ОМСУ/Организацию, в филиалах, отделах, удаленных рабочих мест ГБУ ЛО «МФЦ»;</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2) без личной явки:</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в электронной форме через личный кабинет заявителя на ПГУ ЛО/ЕПГУ могут обратиться заявители в отношении услуги:</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proofErr w:type="gramStart"/>
      <w:r w:rsidRPr="00743073">
        <w:rPr>
          <w:rFonts w:ascii="Times New Roman" w:eastAsia="Calibri" w:hAnsi="Times New Roman" w:cs="Times New Roman"/>
          <w:sz w:val="28"/>
          <w:szCs w:val="28"/>
          <w:lang w:eastAsia="ru-RU"/>
        </w:rPr>
        <w:lastRenderedPageBreak/>
        <w:t>1.2.1:–</w:t>
      </w:r>
      <w:proofErr w:type="gramEnd"/>
      <w:r w:rsidRPr="00743073">
        <w:rPr>
          <w:rFonts w:ascii="Times New Roman" w:eastAsia="Calibri" w:hAnsi="Times New Roman" w:cs="Times New Roman"/>
          <w:sz w:val="28"/>
          <w:szCs w:val="28"/>
          <w:lang w:eastAsia="ru-RU"/>
        </w:rPr>
        <w:t xml:space="preserve"> все граждане, имеющие основания; </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proofErr w:type="gramStart"/>
      <w:r w:rsidRPr="00743073">
        <w:rPr>
          <w:rFonts w:ascii="Times New Roman" w:eastAsia="Calibri" w:hAnsi="Times New Roman" w:cs="Times New Roman"/>
          <w:sz w:val="28"/>
          <w:szCs w:val="28"/>
          <w:lang w:eastAsia="ru-RU"/>
        </w:rPr>
        <w:t>1.2.2 .</w:t>
      </w:r>
      <w:proofErr w:type="gramEnd"/>
      <w:r w:rsidRPr="00743073">
        <w:rPr>
          <w:rFonts w:ascii="Times New Roman" w:eastAsia="Calibri" w:hAnsi="Times New Roman" w:cs="Times New Roman"/>
          <w:sz w:val="28"/>
          <w:szCs w:val="28"/>
          <w:lang w:eastAsia="ru-RU"/>
        </w:rPr>
        <w:t xml:space="preserve">– все граждане, имеющие основания. </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1) посредством ПГУ ЛО/ЕПГУ – МФЦ;</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2) по телефону – в МФЦ, в ОМСУ/Организацию;</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в ОМСУ/Организации графика приема заявителей.</w:t>
      </w: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w:t>
      </w: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bookmarkStart w:id="2" w:name="Par5"/>
      <w:bookmarkEnd w:id="2"/>
      <w:r w:rsidRPr="00743073">
        <w:rPr>
          <w:rFonts w:ascii="Times New Roman" w:eastAsia="Calibri"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BD7FBE" w:rsidRPr="00743073" w:rsidRDefault="00BD7FBE" w:rsidP="00BD7FBE">
      <w:pPr>
        <w:spacing w:after="0" w:line="240" w:lineRule="auto"/>
        <w:jc w:val="center"/>
        <w:rPr>
          <w:rFonts w:ascii="Times New Roman" w:eastAsia="Calibri" w:hAnsi="Times New Roman" w:cs="Times New Roman"/>
          <w:sz w:val="28"/>
          <w:szCs w:val="28"/>
        </w:rPr>
      </w:pPr>
      <w:r w:rsidRPr="00743073">
        <w:rPr>
          <w:rFonts w:ascii="Times New Roman" w:eastAsia="Calibri" w:hAnsi="Times New Roman" w:cs="Times New Roman"/>
          <w:sz w:val="28"/>
          <w:szCs w:val="28"/>
        </w:rPr>
        <w:t>Результат предоставления муниципальной услуги, а также способы получения результата</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2.3. Результатом предоставления муниципальной услуги является:  </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в отношении услуги </w:t>
      </w:r>
      <w:proofErr w:type="gramStart"/>
      <w:r w:rsidRPr="00743073">
        <w:rPr>
          <w:rFonts w:ascii="Times New Roman" w:eastAsia="Calibri" w:hAnsi="Times New Roman" w:cs="Times New Roman"/>
          <w:sz w:val="28"/>
          <w:szCs w:val="28"/>
          <w:lang w:eastAsia="ru-RU"/>
        </w:rPr>
        <w:t>1.2.1.:</w:t>
      </w:r>
      <w:proofErr w:type="gramEnd"/>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решение в форме ненормативного правового акта о принятии на учет в качестве нуждающихся в жилых помещениях, предоставляемых по договору социального найма, согласно приложению № __;</w:t>
      </w:r>
    </w:p>
    <w:p w:rsidR="00BD7FBE" w:rsidRPr="00743073" w:rsidRDefault="00BD7FBE" w:rsidP="00BD7FBE">
      <w:pPr>
        <w:spacing w:after="0" w:line="240" w:lineRule="auto"/>
        <w:ind w:firstLine="709"/>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8"/>
          <w:szCs w:val="28"/>
          <w:lang w:eastAsia="ru-RU"/>
        </w:rPr>
        <w:t xml:space="preserve"> (</w:t>
      </w:r>
      <w:r w:rsidRPr="00743073">
        <w:rPr>
          <w:rFonts w:ascii="Times New Roman" w:eastAsia="Calibri" w:hAnsi="Times New Roman" w:cs="Times New Roman"/>
          <w:sz w:val="24"/>
          <w:szCs w:val="24"/>
          <w:lang w:eastAsia="ru-RU"/>
        </w:rPr>
        <w:t xml:space="preserve">каждое муниципальное образование разрабатывает и утверждает самостоятельно форму, шаблон указан в </w:t>
      </w:r>
      <w:proofErr w:type="gramStart"/>
      <w:r w:rsidRPr="00743073">
        <w:rPr>
          <w:rFonts w:ascii="Times New Roman" w:eastAsia="Calibri" w:hAnsi="Times New Roman" w:cs="Times New Roman"/>
          <w:sz w:val="24"/>
          <w:szCs w:val="24"/>
          <w:lang w:eastAsia="ru-RU"/>
        </w:rPr>
        <w:t>приложении  №</w:t>
      </w:r>
      <w:proofErr w:type="gramEnd"/>
      <w:r w:rsidRPr="00743073">
        <w:rPr>
          <w:rFonts w:ascii="Times New Roman" w:eastAsia="Calibri" w:hAnsi="Times New Roman" w:cs="Times New Roman"/>
          <w:sz w:val="24"/>
          <w:szCs w:val="24"/>
          <w:lang w:eastAsia="ru-RU"/>
        </w:rPr>
        <w:t>5);</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lastRenderedPageBreak/>
        <w:t xml:space="preserve">- решение в форме ненормативного правового </w:t>
      </w:r>
      <w:proofErr w:type="gramStart"/>
      <w:r w:rsidRPr="00743073">
        <w:rPr>
          <w:rFonts w:ascii="Times New Roman" w:eastAsia="Calibri" w:hAnsi="Times New Roman" w:cs="Times New Roman"/>
          <w:sz w:val="28"/>
          <w:szCs w:val="28"/>
          <w:lang w:eastAsia="ru-RU"/>
        </w:rPr>
        <w:t>акта  об</w:t>
      </w:r>
      <w:proofErr w:type="gramEnd"/>
      <w:r w:rsidRPr="00743073">
        <w:rPr>
          <w:rFonts w:ascii="Times New Roman" w:eastAsia="Calibri" w:hAnsi="Times New Roman" w:cs="Times New Roman"/>
          <w:sz w:val="28"/>
          <w:szCs w:val="28"/>
          <w:lang w:eastAsia="ru-RU"/>
        </w:rPr>
        <w:t xml:space="preserve"> отказе в принятии на учет в качестве нуждающихся в жилых помещениях, предоставляемых по договорам социального найма, согласно приложению № ___</w:t>
      </w:r>
    </w:p>
    <w:p w:rsidR="00BD7FBE" w:rsidRPr="00743073" w:rsidRDefault="00BD7FBE" w:rsidP="00BD7FBE">
      <w:pPr>
        <w:spacing w:after="0" w:line="240" w:lineRule="auto"/>
        <w:ind w:firstLine="708"/>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8"/>
          <w:szCs w:val="28"/>
          <w:lang w:eastAsia="ru-RU"/>
        </w:rPr>
        <w:t>(</w:t>
      </w:r>
      <w:r w:rsidRPr="00743073">
        <w:rPr>
          <w:rFonts w:ascii="Times New Roman" w:eastAsia="Calibri" w:hAnsi="Times New Roman" w:cs="Times New Roman"/>
          <w:sz w:val="24"/>
          <w:szCs w:val="24"/>
          <w:lang w:eastAsia="ru-RU"/>
        </w:rPr>
        <w:t xml:space="preserve">каждое муниципальное образование разрабатывает и утверждает самостоятельно форму, шаблон указан в </w:t>
      </w:r>
      <w:proofErr w:type="gramStart"/>
      <w:r w:rsidRPr="00743073">
        <w:rPr>
          <w:rFonts w:ascii="Times New Roman" w:eastAsia="Calibri" w:hAnsi="Times New Roman" w:cs="Times New Roman"/>
          <w:sz w:val="24"/>
          <w:szCs w:val="24"/>
          <w:lang w:eastAsia="ru-RU"/>
        </w:rPr>
        <w:t>приложении  №</w:t>
      </w:r>
      <w:proofErr w:type="gramEnd"/>
      <w:r w:rsidRPr="00743073">
        <w:rPr>
          <w:rFonts w:ascii="Times New Roman" w:eastAsia="Calibri" w:hAnsi="Times New Roman" w:cs="Times New Roman"/>
          <w:sz w:val="24"/>
          <w:szCs w:val="24"/>
          <w:lang w:eastAsia="ru-RU"/>
        </w:rPr>
        <w:t xml:space="preserve"> 6);</w:t>
      </w:r>
    </w:p>
    <w:p w:rsidR="00BD7FBE" w:rsidRPr="00743073" w:rsidRDefault="00BD7FBE" w:rsidP="00BD7FBE">
      <w:pPr>
        <w:spacing w:after="0" w:line="240" w:lineRule="auto"/>
        <w:ind w:firstLine="708"/>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 xml:space="preserve">- </w:t>
      </w:r>
      <w:r w:rsidRPr="00743073">
        <w:rPr>
          <w:rFonts w:ascii="Times New Roman" w:eastAsia="Calibri" w:hAnsi="Times New Roman" w:cs="Times New Roman"/>
          <w:sz w:val="28"/>
          <w:szCs w:val="28"/>
          <w:lang w:eastAsia="ru-RU"/>
        </w:rPr>
        <w:t>реестровая запись в соответствии с категорией заявителя (при технической реализации);</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в отношении услуги </w:t>
      </w:r>
      <w:proofErr w:type="gramStart"/>
      <w:r w:rsidRPr="00743073">
        <w:rPr>
          <w:rFonts w:ascii="Times New Roman" w:eastAsia="Calibri" w:hAnsi="Times New Roman" w:cs="Times New Roman"/>
          <w:sz w:val="28"/>
          <w:szCs w:val="28"/>
          <w:lang w:eastAsia="ru-RU"/>
        </w:rPr>
        <w:t>1.2.2.:</w:t>
      </w:r>
      <w:proofErr w:type="gramEnd"/>
    </w:p>
    <w:p w:rsidR="00BD7FBE" w:rsidRPr="00743073" w:rsidRDefault="00BD7FBE" w:rsidP="00BD7FBE">
      <w:pPr>
        <w:spacing w:after="0" w:line="240" w:lineRule="auto"/>
        <w:ind w:firstLine="708"/>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8"/>
          <w:szCs w:val="28"/>
          <w:lang w:eastAsia="ru-RU"/>
        </w:rPr>
        <w:t xml:space="preserve">- решение в форме </w:t>
      </w:r>
      <w:r w:rsidRPr="00743073">
        <w:rPr>
          <w:rFonts w:ascii="Times New Roman" w:eastAsia="Calibri" w:hAnsi="Times New Roman" w:cs="Times New Roman"/>
          <w:i/>
          <w:sz w:val="28"/>
          <w:szCs w:val="28"/>
          <w:lang w:eastAsia="ru-RU"/>
        </w:rPr>
        <w:t>уведомления</w:t>
      </w:r>
      <w:r w:rsidRPr="00743073">
        <w:rPr>
          <w:rFonts w:ascii="Times New Roman" w:eastAsia="Calibri" w:hAnsi="Times New Roman" w:cs="Times New Roman"/>
          <w:sz w:val="28"/>
          <w:szCs w:val="28"/>
          <w:lang w:eastAsia="ru-RU"/>
        </w:rPr>
        <w:t xml:space="preserve"> об очередности предоставления жилых помещений по договору социального найма согласно приложению №___</w:t>
      </w:r>
      <w:proofErr w:type="gramStart"/>
      <w:r w:rsidRPr="00743073">
        <w:rPr>
          <w:rFonts w:ascii="Times New Roman" w:eastAsia="Calibri" w:hAnsi="Times New Roman" w:cs="Times New Roman"/>
          <w:sz w:val="28"/>
          <w:szCs w:val="28"/>
          <w:lang w:eastAsia="ru-RU"/>
        </w:rPr>
        <w:t>_ ;</w:t>
      </w:r>
      <w:proofErr w:type="gramEnd"/>
    </w:p>
    <w:p w:rsidR="00BD7FBE" w:rsidRPr="00743073" w:rsidRDefault="00BD7FBE" w:rsidP="00BD7FBE">
      <w:pPr>
        <w:spacing w:after="0" w:line="240" w:lineRule="auto"/>
        <w:ind w:firstLine="708"/>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 xml:space="preserve">- </w:t>
      </w:r>
      <w:r w:rsidRPr="00743073">
        <w:rPr>
          <w:rFonts w:ascii="Times New Roman" w:eastAsia="Calibri" w:hAnsi="Times New Roman" w:cs="Times New Roman"/>
          <w:sz w:val="28"/>
          <w:szCs w:val="28"/>
          <w:lang w:eastAsia="ru-RU"/>
        </w:rPr>
        <w:t xml:space="preserve">решение в форме </w:t>
      </w:r>
      <w:r w:rsidRPr="00743073">
        <w:rPr>
          <w:rFonts w:ascii="Times New Roman" w:eastAsia="Calibri" w:hAnsi="Times New Roman" w:cs="Times New Roman"/>
          <w:i/>
          <w:sz w:val="28"/>
          <w:szCs w:val="28"/>
          <w:lang w:eastAsia="ru-RU"/>
        </w:rPr>
        <w:t xml:space="preserve">уведомления </w:t>
      </w:r>
      <w:r w:rsidRPr="00743073">
        <w:rPr>
          <w:rFonts w:ascii="Times New Roman" w:eastAsia="Calibri" w:hAnsi="Times New Roman" w:cs="Times New Roman"/>
          <w:sz w:val="28"/>
          <w:szCs w:val="28"/>
          <w:lang w:eastAsia="ru-RU"/>
        </w:rPr>
        <w:t>об отказе в предоставлении информации об очередности предоставления жилых помещений по договору социального найма согласно приложению №____;</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1) при личной явке:</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В ОМСУ, в филиалах, отделах, удаленных рабочих местах МФЦ;</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2) без личной явки:</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на электронную почту; </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BD7FBE" w:rsidRPr="00743073" w:rsidRDefault="00BD7FBE" w:rsidP="00BD7FBE">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BD7FBE" w:rsidRPr="00743073" w:rsidRDefault="00BD7FBE" w:rsidP="00BD7FBE">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743073">
        <w:rPr>
          <w:rFonts w:ascii="Times New Roman" w:eastAsia="Calibri" w:hAnsi="Times New Roman" w:cs="Times New Roman"/>
          <w:sz w:val="28"/>
          <w:szCs w:val="28"/>
        </w:rPr>
        <w:t>Срок предоставления муниципальной услуги</w:t>
      </w:r>
    </w:p>
    <w:p w:rsidR="00BD7FBE" w:rsidRPr="00743073" w:rsidRDefault="00BD7FBE" w:rsidP="00BD7FBE">
      <w:pPr>
        <w:autoSpaceDE w:val="0"/>
        <w:autoSpaceDN w:val="0"/>
        <w:adjustRightInd w:val="0"/>
        <w:spacing w:after="0" w:line="240" w:lineRule="auto"/>
        <w:rPr>
          <w:rFonts w:ascii="Times New Roman" w:eastAsia="Calibri" w:hAnsi="Times New Roman" w:cs="Times New Roman"/>
          <w:sz w:val="28"/>
          <w:szCs w:val="28"/>
        </w:rPr>
      </w:pP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2.4. Срок предоставления муниципальной услуги:</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 - о принятии граждан на учет в качестве нуждающихся в жилых помещениях, предоставляемых по договорам социального найма составляет: 10 рабочих дней с даты поступления (регистрации) заявления в ОМСУ/Организацию;</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о предоставлении информации об очередности предоставления жилых помещений по договору социального найма составляет: 4 рабочих дня с даты поступления (регистрации) заявления в ОМСУ/Организацию.</w:t>
      </w:r>
    </w:p>
    <w:p w:rsidR="00BD7FBE" w:rsidRPr="00743073" w:rsidRDefault="00BD7FBE" w:rsidP="00BD7FBE">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BD7FBE" w:rsidRPr="00743073" w:rsidRDefault="00BD7FBE" w:rsidP="00BD7FBE">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743073">
        <w:rPr>
          <w:rFonts w:ascii="Times New Roman" w:eastAsia="Calibri" w:hAnsi="Times New Roman" w:cs="Times New Roman"/>
          <w:sz w:val="28"/>
          <w:szCs w:val="28"/>
        </w:rPr>
        <w:t>Правовые основания для предоставления государственной услуги</w:t>
      </w:r>
    </w:p>
    <w:p w:rsidR="00BD7FBE" w:rsidRPr="00743073" w:rsidRDefault="00BD7FBE" w:rsidP="00BD7FBE">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2.5. Правовые основания для предоставления муниципальной услуги:</w:t>
      </w:r>
    </w:p>
    <w:p w:rsidR="00BD7FBE" w:rsidRPr="00743073" w:rsidRDefault="00BD7FBE" w:rsidP="00BD7FBE">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Конституция Российской Федерации;</w:t>
      </w:r>
    </w:p>
    <w:p w:rsidR="00BD7FBE" w:rsidRPr="00743073" w:rsidRDefault="00BD7FBE" w:rsidP="00BD7FBE">
      <w:pPr>
        <w:numPr>
          <w:ilvl w:val="0"/>
          <w:numId w:val="19"/>
        </w:numPr>
        <w:tabs>
          <w:tab w:val="left" w:pos="0"/>
        </w:tabs>
        <w:spacing w:after="0" w:line="240" w:lineRule="auto"/>
        <w:ind w:left="0"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Гражданский кодекс Российской Федерации;</w:t>
      </w:r>
    </w:p>
    <w:p w:rsidR="00BD7FBE" w:rsidRPr="00743073" w:rsidRDefault="00BD7FBE" w:rsidP="00BD7FBE">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Жилищный кодекс Российской Федерации;</w:t>
      </w:r>
    </w:p>
    <w:p w:rsidR="00BD7FBE" w:rsidRPr="00743073" w:rsidRDefault="00BD7FBE" w:rsidP="00BD7FBE">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lastRenderedPageBreak/>
        <w:t>Федеральный закон от 29.12.2004 № 189-ФЗ «О введении в действие Жилищного кодекса Российской Федерации»;</w:t>
      </w:r>
    </w:p>
    <w:p w:rsidR="00BD7FBE" w:rsidRPr="00743073" w:rsidRDefault="00BD7FBE" w:rsidP="00BD7FBE">
      <w:pPr>
        <w:numPr>
          <w:ilvl w:val="0"/>
          <w:numId w:val="19"/>
        </w:numPr>
        <w:tabs>
          <w:tab w:val="left" w:pos="0"/>
        </w:tabs>
        <w:spacing w:after="0" w:line="240" w:lineRule="auto"/>
        <w:ind w:left="0"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Федеральный закон Российской Федерации от 06.10.2003 № 131-ФЗ «Об общих принципах организации местного самоуправления в Российской Федерации»;</w:t>
      </w:r>
    </w:p>
    <w:p w:rsidR="00BD7FBE" w:rsidRPr="00743073" w:rsidRDefault="00BD7FBE" w:rsidP="00BD7FBE">
      <w:pPr>
        <w:tabs>
          <w:tab w:val="left" w:pos="0"/>
        </w:tabs>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Постановления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BD7FBE" w:rsidRPr="00743073" w:rsidRDefault="00BD7FBE" w:rsidP="00BD7FBE">
      <w:pPr>
        <w:numPr>
          <w:ilvl w:val="0"/>
          <w:numId w:val="1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rPr>
        <w:t>Постановление Правительства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BD7FBE" w:rsidRPr="00743073" w:rsidRDefault="00BD7FBE" w:rsidP="00BD7FBE">
      <w:pPr>
        <w:numPr>
          <w:ilvl w:val="0"/>
          <w:numId w:val="19"/>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Постановление Правительства Российской Федерации </w:t>
      </w:r>
      <w:r w:rsidRPr="00743073">
        <w:rPr>
          <w:rFonts w:ascii="Times New Roman" w:eastAsia="Calibri" w:hAnsi="Times New Roman" w:cs="Times New Roman"/>
          <w:sz w:val="28"/>
          <w:szCs w:val="28"/>
          <w:lang w:eastAsia="ru-RU"/>
        </w:rPr>
        <w:t>от 24.12.2007 № 922 «Об особенностях порядка исчисления средней заработной платы»</w:t>
      </w:r>
      <w:r w:rsidRPr="00743073">
        <w:rPr>
          <w:rFonts w:ascii="Times New Roman" w:eastAsia="Calibri" w:hAnsi="Times New Roman" w:cs="Times New Roman"/>
          <w:sz w:val="28"/>
          <w:szCs w:val="28"/>
        </w:rPr>
        <w:t>;</w:t>
      </w:r>
    </w:p>
    <w:p w:rsidR="00BD7FBE" w:rsidRPr="00743073" w:rsidRDefault="00BD7FBE" w:rsidP="00BD7FBE">
      <w:pPr>
        <w:numPr>
          <w:ilvl w:val="0"/>
          <w:numId w:val="19"/>
        </w:numPr>
        <w:tabs>
          <w:tab w:val="left" w:pos="0"/>
        </w:tabs>
        <w:spacing w:after="0" w:line="240" w:lineRule="auto"/>
        <w:ind w:left="0"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Распоряжение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BD7FBE" w:rsidRPr="00743073" w:rsidRDefault="00BD7FBE" w:rsidP="00BD7FBE">
      <w:pPr>
        <w:numPr>
          <w:ilvl w:val="0"/>
          <w:numId w:val="19"/>
        </w:numPr>
        <w:tabs>
          <w:tab w:val="left" w:pos="0"/>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BD7FBE" w:rsidRPr="00743073" w:rsidRDefault="00BD7FBE" w:rsidP="00BD7FBE">
      <w:pPr>
        <w:numPr>
          <w:ilvl w:val="0"/>
          <w:numId w:val="19"/>
        </w:numPr>
        <w:tabs>
          <w:tab w:val="left" w:pos="0"/>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Приказ Минздрава России от 30.11.2012 № 991н «Об утверждении перечня заболеваний, дающих инвалидам, страдающим ими, право на дополнительную жилую площадь»;</w:t>
      </w:r>
    </w:p>
    <w:p w:rsidR="00BD7FBE" w:rsidRPr="00743073" w:rsidRDefault="00BD7FBE" w:rsidP="00BD7FBE">
      <w:pPr>
        <w:numPr>
          <w:ilvl w:val="0"/>
          <w:numId w:val="19"/>
        </w:numPr>
        <w:tabs>
          <w:tab w:val="left" w:pos="0"/>
        </w:tabs>
        <w:spacing w:after="0" w:line="240" w:lineRule="auto"/>
        <w:ind w:left="0"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Областной закон Ленинградской области от 26.10.2005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w:t>
      </w:r>
    </w:p>
    <w:p w:rsidR="00BD7FBE" w:rsidRPr="00743073" w:rsidRDefault="00BD7FBE" w:rsidP="00BD7FBE">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Постановление 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w:t>
      </w:r>
      <w:proofErr w:type="gramStart"/>
      <w:r w:rsidRPr="00743073">
        <w:rPr>
          <w:rFonts w:ascii="Times New Roman" w:eastAsia="Calibri" w:hAnsi="Times New Roman" w:cs="Times New Roman"/>
          <w:sz w:val="28"/>
          <w:szCs w:val="28"/>
          <w:lang w:eastAsia="ru-RU"/>
        </w:rPr>
        <w:t>договорам  социального</w:t>
      </w:r>
      <w:proofErr w:type="gramEnd"/>
      <w:r w:rsidRPr="00743073">
        <w:rPr>
          <w:rFonts w:ascii="Times New Roman" w:eastAsia="Calibri" w:hAnsi="Times New Roman" w:cs="Times New Roman"/>
          <w:sz w:val="28"/>
          <w:szCs w:val="28"/>
          <w:lang w:eastAsia="ru-RU"/>
        </w:rPr>
        <w:t xml:space="preserve"> найма, в Ленинградской  области»;</w:t>
      </w:r>
    </w:p>
    <w:p w:rsidR="00BD7FBE" w:rsidRPr="00743073" w:rsidRDefault="00BD7FBE" w:rsidP="00BD7FBE">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Устав муниципального образования </w:t>
      </w:r>
      <w:r w:rsidR="00244B0B" w:rsidRPr="00743073">
        <w:rPr>
          <w:rFonts w:ascii="Times New Roman" w:eastAsia="Calibri"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p>
    <w:p w:rsidR="00BD7FBE" w:rsidRPr="00743073" w:rsidRDefault="00BD7FBE" w:rsidP="00BD7FBE">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Постановление администрации </w:t>
      </w:r>
      <w:r w:rsidR="00244B75" w:rsidRPr="00743073">
        <w:rPr>
          <w:rFonts w:ascii="Times New Roman" w:eastAsia="Calibri" w:hAnsi="Times New Roman" w:cs="Times New Roman"/>
          <w:sz w:val="28"/>
          <w:szCs w:val="28"/>
          <w:lang w:eastAsia="ru-RU"/>
        </w:rPr>
        <w:t>Вындиноостровского сельского поселения Волховского муниципального района</w:t>
      </w:r>
      <w:r w:rsidR="00244B0B" w:rsidRPr="00743073">
        <w:rPr>
          <w:rFonts w:ascii="Times New Roman" w:eastAsia="Calibri" w:hAnsi="Times New Roman" w:cs="Times New Roman"/>
          <w:sz w:val="28"/>
          <w:szCs w:val="28"/>
          <w:lang w:eastAsia="ru-RU"/>
        </w:rPr>
        <w:t xml:space="preserve"> Ленинградской области</w:t>
      </w:r>
      <w:r w:rsidRPr="00743073">
        <w:rPr>
          <w:rFonts w:ascii="Times New Roman" w:eastAsia="Calibri" w:hAnsi="Times New Roman" w:cs="Times New Roman"/>
          <w:sz w:val="28"/>
          <w:szCs w:val="28"/>
          <w:lang w:eastAsia="ru-RU"/>
        </w:rPr>
        <w:t xml:space="preserve"> «Об утверждении перечня и форм документов для признания граждан </w:t>
      </w:r>
      <w:r w:rsidRPr="00743073">
        <w:rPr>
          <w:rFonts w:ascii="Times New Roman" w:eastAsia="Calibri" w:hAnsi="Times New Roman" w:cs="Times New Roman"/>
          <w:sz w:val="28"/>
          <w:szCs w:val="28"/>
          <w:lang w:eastAsia="ru-RU"/>
        </w:rPr>
        <w:lastRenderedPageBreak/>
        <w:t>малоимущими с целью принятия на учет в качестве нуждающихся в жилых помещениях, предоставляемых по договорам социального найма»;</w:t>
      </w:r>
    </w:p>
    <w:p w:rsidR="00BD7FBE" w:rsidRPr="00743073" w:rsidRDefault="00BD7FBE" w:rsidP="00BD7FBE">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Постановление администрации </w:t>
      </w:r>
      <w:r w:rsidR="00244B0B" w:rsidRPr="00743073">
        <w:rPr>
          <w:rFonts w:ascii="Times New Roman" w:eastAsia="Calibri" w:hAnsi="Times New Roman" w:cs="Times New Roman"/>
          <w:sz w:val="28"/>
          <w:szCs w:val="28"/>
          <w:lang w:eastAsia="ru-RU"/>
        </w:rPr>
        <w:t xml:space="preserve">Вындиноостровского сельского поселения Волховского муниципального района Ленинградской области </w:t>
      </w:r>
      <w:r w:rsidRPr="00743073">
        <w:rPr>
          <w:rFonts w:ascii="Times New Roman" w:eastAsia="Calibri" w:hAnsi="Times New Roman" w:cs="Times New Roman"/>
          <w:sz w:val="28"/>
          <w:szCs w:val="28"/>
          <w:lang w:eastAsia="ru-RU"/>
        </w:rPr>
        <w:t>«Об утверждении учетной нормы площади жилого помещения и нормы предоставления площади жилого помещения по договору социального найма»;</w:t>
      </w:r>
    </w:p>
    <w:p w:rsidR="00BD7FBE" w:rsidRPr="00743073" w:rsidRDefault="00BD7FBE" w:rsidP="00BD7FBE">
      <w:pPr>
        <w:numPr>
          <w:ilvl w:val="0"/>
          <w:numId w:val="19"/>
        </w:numPr>
        <w:spacing w:after="0" w:line="240" w:lineRule="auto"/>
        <w:ind w:left="0"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Постановление администрации </w:t>
      </w:r>
      <w:r w:rsidR="00244B0B" w:rsidRPr="00743073">
        <w:rPr>
          <w:rFonts w:ascii="Times New Roman" w:eastAsia="Calibri"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r w:rsidRPr="00743073">
        <w:rPr>
          <w:rFonts w:ascii="Times New Roman" w:eastAsia="Calibri" w:hAnsi="Times New Roman" w:cs="Times New Roman"/>
          <w:sz w:val="28"/>
          <w:szCs w:val="28"/>
          <w:lang w:eastAsia="ru-RU"/>
        </w:rPr>
        <w:t xml:space="preserve"> «Об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  </w:t>
      </w:r>
    </w:p>
    <w:p w:rsidR="00BD7FBE" w:rsidRPr="00743073" w:rsidRDefault="00BD7FBE" w:rsidP="00BD7FBE">
      <w:pPr>
        <w:spacing w:after="0" w:line="240" w:lineRule="auto"/>
        <w:ind w:left="709"/>
        <w:jc w:val="both"/>
        <w:rPr>
          <w:rFonts w:ascii="Times New Roman" w:eastAsia="Calibri" w:hAnsi="Times New Roman" w:cs="Times New Roman"/>
          <w:sz w:val="28"/>
          <w:szCs w:val="28"/>
          <w:lang w:eastAsia="ru-RU"/>
        </w:rPr>
      </w:pPr>
    </w:p>
    <w:p w:rsidR="00BD7FBE" w:rsidRPr="00743073" w:rsidRDefault="00BD7FBE" w:rsidP="00BD7FBE">
      <w:pPr>
        <w:autoSpaceDE w:val="0"/>
        <w:autoSpaceDN w:val="0"/>
        <w:adjustRightInd w:val="0"/>
        <w:spacing w:after="0" w:line="240" w:lineRule="auto"/>
        <w:jc w:val="center"/>
        <w:rPr>
          <w:rFonts w:ascii="Times New Roman" w:eastAsia="Calibri" w:hAnsi="Times New Roman" w:cs="Times New Roman"/>
          <w:b/>
          <w:sz w:val="28"/>
          <w:szCs w:val="28"/>
        </w:rPr>
      </w:pPr>
      <w:r w:rsidRPr="00743073">
        <w:rPr>
          <w:rFonts w:ascii="Times New Roman" w:eastAsia="Calibri" w:hAnsi="Times New Roman" w:cs="Times New Roman"/>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подлежащей представлению заявителем</w:t>
      </w:r>
    </w:p>
    <w:p w:rsidR="00BD7FBE" w:rsidRPr="00743073" w:rsidRDefault="00BD7FBE" w:rsidP="00BD7FBE">
      <w:pPr>
        <w:spacing w:after="0" w:line="240" w:lineRule="auto"/>
        <w:ind w:left="709"/>
        <w:jc w:val="both"/>
        <w:rPr>
          <w:rFonts w:ascii="Times New Roman" w:eastAsia="Calibri" w:hAnsi="Times New Roman" w:cs="Times New Roman"/>
          <w:sz w:val="28"/>
          <w:szCs w:val="28"/>
          <w:lang w:eastAsia="ru-RU"/>
        </w:rPr>
      </w:pP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2.6. Исчерпывающий перечень документов, необходимых для предоставления государственной услуги, подлежащих представлению заявителем:</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1) </w:t>
      </w:r>
      <w:r w:rsidRPr="00743073">
        <w:rPr>
          <w:rFonts w:ascii="Times New Roman" w:eastAsia="Calibri" w:hAnsi="Times New Roman" w:cs="Times New Roman"/>
          <w:sz w:val="28"/>
          <w:szCs w:val="28"/>
          <w:shd w:val="clear" w:color="auto" w:fill="FFFFFF"/>
          <w:lang w:eastAsia="ru-RU"/>
        </w:rPr>
        <w:t>Для предоставления муниципальной услуги заполняется заявление согласно приложению № 1 (для услуги 1.2.1) и приложению №2 (для услуги 1.2.2.), к настоящему регламенту:</w:t>
      </w: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лично заявителем при обращении на ЕПГУ;</w:t>
      </w:r>
    </w:p>
    <w:p w:rsidR="00BD7FBE" w:rsidRPr="00743073" w:rsidRDefault="00BD7FBE" w:rsidP="00BD7FB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color w:val="000000"/>
          <w:sz w:val="28"/>
          <w:szCs w:val="28"/>
          <w:lang w:eastAsia="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BD7FBE" w:rsidRPr="00743073" w:rsidRDefault="00BD7FBE" w:rsidP="00BD7FB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color w:val="000000"/>
          <w:sz w:val="28"/>
          <w:szCs w:val="28"/>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w:t>
      </w:r>
      <w:r w:rsidRPr="00743073" w:rsidDel="0050003A">
        <w:rPr>
          <w:rFonts w:ascii="Times New Roman" w:eastAsia="Times New Roman" w:hAnsi="Times New Roman" w:cs="Times New Roman"/>
          <w:color w:val="000000"/>
          <w:sz w:val="28"/>
          <w:szCs w:val="28"/>
          <w:lang w:eastAsia="ru-RU"/>
        </w:rPr>
        <w:t xml:space="preserve"> </w:t>
      </w:r>
      <w:r w:rsidRPr="00743073">
        <w:rPr>
          <w:rFonts w:ascii="Times New Roman" w:eastAsia="Times New Roman" w:hAnsi="Times New Roman" w:cs="Times New Roman"/>
          <w:color w:val="000000"/>
          <w:sz w:val="28"/>
          <w:szCs w:val="28"/>
          <w:lang w:eastAsia="ru-RU"/>
        </w:rPr>
        <w:t>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D7FBE" w:rsidRPr="00743073" w:rsidRDefault="00BD7FBE" w:rsidP="00BD7FB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color w:val="000000"/>
          <w:sz w:val="28"/>
          <w:szCs w:val="28"/>
          <w:lang w:eastAsia="ru-RU"/>
        </w:rPr>
        <w:t>При формировании заявления заявителю обеспечивается:</w:t>
      </w:r>
    </w:p>
    <w:p w:rsidR="00BD7FBE" w:rsidRPr="00743073" w:rsidRDefault="00BD7FBE" w:rsidP="00BD7FB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color w:val="000000"/>
          <w:sz w:val="28"/>
          <w:szCs w:val="28"/>
          <w:lang w:eastAsia="ru-RU"/>
        </w:rPr>
        <w:t>а) возможность копирования и сохранения заявления и иных документов, указанных в пунктах 2.6 настоящего регламента, необходимых для предоставления государственной (муниципальной) услуги;</w:t>
      </w:r>
    </w:p>
    <w:p w:rsidR="00BD7FBE" w:rsidRPr="00743073" w:rsidRDefault="00BD7FBE" w:rsidP="00BD7FB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color w:val="000000"/>
          <w:sz w:val="28"/>
          <w:szCs w:val="28"/>
          <w:lang w:eastAsia="ru-RU"/>
        </w:rPr>
        <w:t>б) возможность печати на бумажном носителе копии электронной формы заявления;</w:t>
      </w:r>
    </w:p>
    <w:p w:rsidR="00BD7FBE" w:rsidRPr="00743073" w:rsidRDefault="00BD7FBE" w:rsidP="00BD7FB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color w:val="000000"/>
          <w:sz w:val="28"/>
          <w:szCs w:val="28"/>
          <w:lang w:eastAsia="ru-RU"/>
        </w:rPr>
        <w:t xml:space="preserve">в) сохранение ранее введенных в электронную форму заявления значений в любой момент по желанию пользователя, в том числе при </w:t>
      </w:r>
      <w:r w:rsidRPr="00743073">
        <w:rPr>
          <w:rFonts w:ascii="Times New Roman" w:eastAsia="Times New Roman" w:hAnsi="Times New Roman" w:cs="Times New Roman"/>
          <w:color w:val="000000"/>
          <w:sz w:val="28"/>
          <w:szCs w:val="28"/>
          <w:lang w:eastAsia="ru-RU"/>
        </w:rPr>
        <w:lastRenderedPageBreak/>
        <w:t>возникновении ошибок ввода и возврате для повторного ввода значений в электронную форму заявления;</w:t>
      </w:r>
    </w:p>
    <w:p w:rsidR="00BD7FBE" w:rsidRPr="00743073" w:rsidRDefault="00BD7FBE" w:rsidP="00BD7FB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color w:val="000000"/>
          <w:sz w:val="28"/>
          <w:szCs w:val="28"/>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BD7FBE" w:rsidRPr="00743073" w:rsidRDefault="00BD7FBE" w:rsidP="00BD7FB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color w:val="000000"/>
          <w:sz w:val="28"/>
          <w:szCs w:val="28"/>
          <w:lang w:eastAsia="ru-RU"/>
        </w:rPr>
        <w:t>д) возможность вернуться на любой из этапов заполнения электронной формы заявления без потери ранее введенной информации;</w:t>
      </w:r>
    </w:p>
    <w:p w:rsidR="00BD7FBE" w:rsidRPr="00743073" w:rsidRDefault="00BD7FBE" w:rsidP="00BD7FB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color w:val="000000"/>
          <w:sz w:val="28"/>
          <w:szCs w:val="28"/>
          <w:lang w:eastAsia="ru-RU"/>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лично заявителем при обращении в</w:t>
      </w:r>
      <w:r w:rsidRPr="00743073">
        <w:rPr>
          <w:rFonts w:ascii="Times New Roman" w:eastAsia="Calibri" w:hAnsi="Times New Roman" w:cs="Times New Roman"/>
          <w:bCs/>
          <w:sz w:val="28"/>
          <w:szCs w:val="28"/>
          <w:lang w:eastAsia="ru-RU"/>
        </w:rPr>
        <w:t xml:space="preserve"> ОМСУ/Организацию</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При обращении в МФЦ/ОМСУ/Организацию необходимо предъявить документ, удостоверяющий личность: </w:t>
      </w: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удостоверение личности военнослужащего РФ);</w:t>
      </w: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Заявление заполняется на основании:</w:t>
      </w: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паспортных данных;</w:t>
      </w: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сведений о месте проживания заявителя и членов его семьи (для услуги 1.2.1);</w:t>
      </w: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сведений, указанных в СНИЛС,</w:t>
      </w: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 сведений, указанных в ИНН (для подтверждения </w:t>
      </w:r>
      <w:proofErr w:type="spellStart"/>
      <w:r w:rsidRPr="00743073">
        <w:rPr>
          <w:rFonts w:ascii="Times New Roman" w:eastAsia="Calibri" w:hAnsi="Times New Roman" w:cs="Times New Roman"/>
          <w:sz w:val="28"/>
          <w:szCs w:val="28"/>
          <w:lang w:eastAsia="ru-RU"/>
        </w:rPr>
        <w:t>малоимущности</w:t>
      </w:r>
      <w:proofErr w:type="spellEnd"/>
      <w:r w:rsidRPr="00743073">
        <w:rPr>
          <w:rFonts w:ascii="Times New Roman" w:eastAsia="Calibri" w:hAnsi="Times New Roman" w:cs="Times New Roman"/>
          <w:sz w:val="28"/>
          <w:szCs w:val="28"/>
          <w:lang w:eastAsia="ru-RU"/>
        </w:rPr>
        <w:t>);</w:t>
      </w: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-сведений о рождении всех детей, браке, разводе, установлении отцовства, инвалидности, доходах; (</w:t>
      </w:r>
      <w:proofErr w:type="gramStart"/>
      <w:r w:rsidRPr="00743073">
        <w:rPr>
          <w:rFonts w:ascii="Times New Roman" w:eastAsia="Calibri" w:hAnsi="Times New Roman" w:cs="Times New Roman"/>
          <w:sz w:val="28"/>
          <w:szCs w:val="28"/>
          <w:lang w:eastAsia="ru-RU"/>
        </w:rPr>
        <w:t>для подтверждении</w:t>
      </w:r>
      <w:proofErr w:type="gramEnd"/>
      <w:r w:rsidRPr="00743073">
        <w:rPr>
          <w:rFonts w:ascii="Times New Roman" w:eastAsia="Calibri" w:hAnsi="Times New Roman" w:cs="Times New Roman"/>
          <w:sz w:val="28"/>
          <w:szCs w:val="28"/>
          <w:lang w:eastAsia="ru-RU"/>
        </w:rPr>
        <w:t xml:space="preserve"> </w:t>
      </w:r>
      <w:proofErr w:type="spellStart"/>
      <w:r w:rsidRPr="00743073">
        <w:rPr>
          <w:rFonts w:ascii="Times New Roman" w:eastAsia="Calibri" w:hAnsi="Times New Roman" w:cs="Times New Roman"/>
          <w:sz w:val="28"/>
          <w:szCs w:val="28"/>
          <w:lang w:eastAsia="ru-RU"/>
        </w:rPr>
        <w:t>малоимущности</w:t>
      </w:r>
      <w:proofErr w:type="spellEnd"/>
      <w:r w:rsidRPr="00743073">
        <w:rPr>
          <w:rFonts w:ascii="Times New Roman" w:eastAsia="Calibri" w:hAnsi="Times New Roman" w:cs="Times New Roman"/>
          <w:sz w:val="28"/>
          <w:szCs w:val="28"/>
          <w:lang w:eastAsia="ru-RU"/>
        </w:rPr>
        <w:t>)</w:t>
      </w: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2) </w:t>
      </w:r>
      <w:proofErr w:type="gramStart"/>
      <w:r w:rsidRPr="00743073">
        <w:rPr>
          <w:rFonts w:ascii="Times New Roman" w:eastAsia="Calibri" w:hAnsi="Times New Roman" w:cs="Times New Roman"/>
          <w:sz w:val="28"/>
          <w:szCs w:val="28"/>
          <w:lang w:eastAsia="ru-RU"/>
        </w:rPr>
        <w:t>В</w:t>
      </w:r>
      <w:proofErr w:type="gramEnd"/>
      <w:r w:rsidRPr="00743073">
        <w:rPr>
          <w:rFonts w:ascii="Times New Roman" w:eastAsia="Calibri" w:hAnsi="Times New Roman" w:cs="Times New Roman"/>
          <w:sz w:val="28"/>
          <w:szCs w:val="28"/>
          <w:lang w:eastAsia="ru-RU"/>
        </w:rPr>
        <w:t xml:space="preserve"> зависимости от категории заявителя, граждане должны предоставить один или более документов, подтверждающих сведения о доходах заявителя и членов его семьи</w:t>
      </w:r>
      <w:r w:rsidRPr="00743073">
        <w:rPr>
          <w:rFonts w:ascii="Times New Roman" w:eastAsia="Times New Roman" w:hAnsi="Times New Roman" w:cs="Times New Roman"/>
          <w:spacing w:val="-7"/>
          <w:sz w:val="28"/>
          <w:szCs w:val="28"/>
          <w:lang w:eastAsia="ru-RU"/>
        </w:rPr>
        <w:t xml:space="preserve"> за расчетный период, </w:t>
      </w:r>
      <w:r w:rsidRPr="00743073">
        <w:rPr>
          <w:rFonts w:ascii="Times New Roman" w:eastAsia="Calibri" w:hAnsi="Times New Roman" w:cs="Times New Roman"/>
          <w:sz w:val="28"/>
          <w:szCs w:val="28"/>
          <w:lang w:eastAsia="ru-RU"/>
        </w:rPr>
        <w:t xml:space="preserve">равный двум календарным годам, непосредственно предшествующим четырем месяцам до месяца подачи заявления о постановке на учет для предоставления </w:t>
      </w:r>
      <w:r w:rsidRPr="00743073">
        <w:rPr>
          <w:rFonts w:ascii="Times New Roman" w:eastAsia="Times New Roman" w:hAnsi="Times New Roman" w:cs="Times New Roman"/>
          <w:spacing w:val="-11"/>
          <w:sz w:val="28"/>
          <w:szCs w:val="28"/>
          <w:lang w:eastAsia="ru-RU"/>
        </w:rPr>
        <w:t xml:space="preserve">жилых помещений муниципального жилищного фонда по договорам социального найма (для подтверждения </w:t>
      </w:r>
      <w:proofErr w:type="spellStart"/>
      <w:r w:rsidRPr="00743073">
        <w:rPr>
          <w:rFonts w:ascii="Times New Roman" w:eastAsia="Times New Roman" w:hAnsi="Times New Roman" w:cs="Times New Roman"/>
          <w:spacing w:val="-11"/>
          <w:sz w:val="28"/>
          <w:szCs w:val="28"/>
          <w:lang w:eastAsia="ru-RU"/>
        </w:rPr>
        <w:t>малоимущности</w:t>
      </w:r>
      <w:proofErr w:type="spellEnd"/>
      <w:r w:rsidRPr="00743073">
        <w:rPr>
          <w:rFonts w:ascii="Times New Roman" w:eastAsia="Times New Roman" w:hAnsi="Times New Roman" w:cs="Times New Roman"/>
          <w:spacing w:val="-11"/>
          <w:sz w:val="28"/>
          <w:szCs w:val="28"/>
          <w:lang w:eastAsia="ru-RU"/>
        </w:rPr>
        <w:t>)</w:t>
      </w:r>
      <w:r w:rsidRPr="00743073">
        <w:rPr>
          <w:rFonts w:ascii="Times New Roman" w:eastAsia="Calibri" w:hAnsi="Times New Roman" w:cs="Times New Roman"/>
          <w:sz w:val="28"/>
          <w:szCs w:val="28"/>
          <w:lang w:eastAsia="ru-RU"/>
        </w:rPr>
        <w:t>:</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lang w:eastAsia="ru-RU"/>
        </w:rPr>
        <w:t xml:space="preserve">- </w:t>
      </w:r>
      <w:r w:rsidRPr="00743073">
        <w:rPr>
          <w:rFonts w:ascii="Times New Roman" w:eastAsia="Calibri" w:hAnsi="Times New Roman" w:cs="Times New Roman"/>
          <w:sz w:val="28"/>
          <w:szCs w:val="28"/>
        </w:rPr>
        <w:t>справка о ежемесячном пожизненном содержании судей, вышедших в отставку;</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справки о размере стипендии, выплачиваемой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w:t>
      </w:r>
      <w:r w:rsidRPr="00743073">
        <w:rPr>
          <w:rFonts w:ascii="Times New Roman" w:eastAsia="Calibri" w:hAnsi="Times New Roman" w:cs="Times New Roman"/>
          <w:sz w:val="28"/>
          <w:szCs w:val="28"/>
        </w:rPr>
        <w:lastRenderedPageBreak/>
        <w:t>компенсационных выплат указанным категориям граждан в период их нахождения в академическом отпуске по медицинским показаниям;</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справки о размере получаемых/выплачиваемых алиментов либо соглашение об уплате алиментов на ребенка;</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алименты, получаемые членами семьи;</w:t>
      </w:r>
    </w:p>
    <w:p w:rsidR="00BD7FBE" w:rsidRPr="00743073" w:rsidRDefault="00BD7FBE" w:rsidP="00BD7FBE">
      <w:pPr>
        <w:tabs>
          <w:tab w:val="left" w:pos="142"/>
          <w:tab w:val="left" w:pos="284"/>
        </w:tabs>
        <w:spacing w:after="0" w:line="240" w:lineRule="auto"/>
        <w:ind w:firstLine="709"/>
        <w:jc w:val="both"/>
        <w:rPr>
          <w:rFonts w:ascii="Times New Roman" w:eastAsia="Calibri" w:hAnsi="Times New Roman" w:cs="Times New Roman"/>
          <w:i/>
          <w:sz w:val="28"/>
          <w:szCs w:val="28"/>
          <w:lang w:eastAsia="x-none"/>
        </w:rPr>
      </w:pPr>
      <w:r w:rsidRPr="00743073">
        <w:rPr>
          <w:rFonts w:ascii="Times New Roman" w:eastAsia="Calibri" w:hAnsi="Times New Roman" w:cs="Times New Roman"/>
          <w:i/>
          <w:sz w:val="28"/>
          <w:szCs w:val="28"/>
          <w:lang w:eastAsia="ru-RU"/>
        </w:rPr>
        <w:t xml:space="preserve"> </w:t>
      </w:r>
      <w:r w:rsidRPr="00743073">
        <w:rPr>
          <w:rFonts w:ascii="Times New Roman" w:eastAsia="Calibri" w:hAnsi="Times New Roman" w:cs="Times New Roman"/>
          <w:i/>
          <w:sz w:val="28"/>
          <w:szCs w:val="28"/>
          <w:lang w:eastAsia="x-none"/>
        </w:rPr>
        <w:t>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предоставить следующие документы (сведения) о доходах (документы могут быть получены из мобильного приложения «Мой налог» и (или) через уполномоченного оператора электронной площадки и (или) уполномоченной кредитной организации):</w:t>
      </w:r>
    </w:p>
    <w:p w:rsidR="00BD7FBE" w:rsidRPr="00743073" w:rsidRDefault="00BD7FBE" w:rsidP="00BD7FBE">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743073">
        <w:rPr>
          <w:rFonts w:ascii="Times New Roman" w:eastAsia="Calibri" w:hAnsi="Times New Roman" w:cs="Times New Roman"/>
          <w:sz w:val="28"/>
          <w:szCs w:val="28"/>
          <w:lang w:eastAsia="x-none"/>
        </w:rPr>
        <w:t>-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 (при патентной системе налогообложения);</w:t>
      </w:r>
    </w:p>
    <w:p w:rsidR="00BD7FBE" w:rsidRPr="00743073" w:rsidRDefault="00BD7FBE" w:rsidP="00BD7FBE">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743073">
        <w:rPr>
          <w:rFonts w:ascii="Times New Roman" w:eastAsia="Calibri" w:hAnsi="Times New Roman" w:cs="Times New Roman"/>
          <w:sz w:val="28"/>
          <w:szCs w:val="28"/>
          <w:lang w:eastAsia="x-none"/>
        </w:rPr>
        <w:t xml:space="preserve">- справку о постановке на учёт (снятии с учёта) физического лица или индивидуального предпринимателя в качестве налогоплательщика НПД (форма КНД 1122035); </w:t>
      </w:r>
    </w:p>
    <w:p w:rsidR="00BD7FBE" w:rsidRPr="00743073" w:rsidRDefault="00BD7FBE" w:rsidP="00BD7FBE">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743073">
        <w:rPr>
          <w:rFonts w:ascii="Times New Roman" w:eastAsia="Calibri" w:hAnsi="Times New Roman" w:cs="Times New Roman"/>
          <w:sz w:val="28"/>
          <w:szCs w:val="28"/>
          <w:lang w:eastAsia="x-none"/>
        </w:rPr>
        <w:lastRenderedPageBreak/>
        <w:t>- справку о состоянии расчетов (доходов) по налогу на профессиональный доход (форма КНД 1122036) (для плательщиков налога на профессиональный доход (</w:t>
      </w:r>
      <w:proofErr w:type="spellStart"/>
      <w:r w:rsidRPr="00743073">
        <w:rPr>
          <w:rFonts w:ascii="Times New Roman" w:eastAsia="Calibri" w:hAnsi="Times New Roman" w:cs="Times New Roman"/>
          <w:sz w:val="28"/>
          <w:szCs w:val="28"/>
          <w:lang w:eastAsia="x-none"/>
        </w:rPr>
        <w:t>самозанятые</w:t>
      </w:r>
      <w:proofErr w:type="spellEnd"/>
      <w:r w:rsidRPr="00743073">
        <w:rPr>
          <w:rFonts w:ascii="Times New Roman" w:eastAsia="Calibri" w:hAnsi="Times New Roman" w:cs="Times New Roman"/>
          <w:sz w:val="28"/>
          <w:szCs w:val="28"/>
          <w:lang w:eastAsia="x-none"/>
        </w:rPr>
        <w:t>);</w:t>
      </w:r>
    </w:p>
    <w:p w:rsidR="00BD7FBE" w:rsidRPr="00743073" w:rsidRDefault="00BD7FBE" w:rsidP="00BD7FBE">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p>
    <w:p w:rsidR="00BD7FBE" w:rsidRPr="00743073" w:rsidRDefault="00BD7FBE" w:rsidP="00BD7FBE">
      <w:pPr>
        <w:tabs>
          <w:tab w:val="left" w:pos="142"/>
          <w:tab w:val="left" w:pos="284"/>
        </w:tabs>
        <w:spacing w:after="0" w:line="240" w:lineRule="auto"/>
        <w:ind w:firstLine="709"/>
        <w:jc w:val="both"/>
        <w:rPr>
          <w:rFonts w:ascii="Times New Roman" w:eastAsia="Calibri" w:hAnsi="Times New Roman" w:cs="Times New Roman"/>
          <w:i/>
          <w:sz w:val="28"/>
          <w:szCs w:val="28"/>
          <w:lang w:eastAsia="ru-RU"/>
        </w:rPr>
      </w:pPr>
      <w:r w:rsidRPr="00743073">
        <w:rPr>
          <w:rFonts w:ascii="Times New Roman" w:eastAsia="Calibri" w:hAnsi="Times New Roman" w:cs="Times New Roman"/>
          <w:i/>
          <w:sz w:val="28"/>
          <w:szCs w:val="28"/>
          <w:lang w:eastAsia="ru-RU"/>
        </w:rPr>
        <w:t xml:space="preserve">в зависимости от категории заявителя, граждане должны предоставить документы, подтверждающие отсутствие доходов у заявителя и членов его семьи, за расчетный период, равный двум </w:t>
      </w:r>
      <w:proofErr w:type="gramStart"/>
      <w:r w:rsidRPr="00743073">
        <w:rPr>
          <w:rFonts w:ascii="Times New Roman" w:eastAsia="Calibri" w:hAnsi="Times New Roman" w:cs="Times New Roman"/>
          <w:i/>
          <w:sz w:val="28"/>
          <w:szCs w:val="28"/>
          <w:lang w:eastAsia="ru-RU"/>
        </w:rPr>
        <w:t>календарным годам</w:t>
      </w:r>
      <w:proofErr w:type="gramEnd"/>
      <w:r w:rsidRPr="00743073">
        <w:rPr>
          <w:rFonts w:ascii="Times New Roman" w:eastAsia="Calibri" w:hAnsi="Times New Roman" w:cs="Times New Roman"/>
          <w:i/>
          <w:sz w:val="28"/>
          <w:szCs w:val="28"/>
          <w:lang w:eastAsia="ru-RU"/>
        </w:rPr>
        <w:t xml:space="preserve"> предшествующим месяцу подачи заявления о приеме на учет для предоставления жилых помещений муниципального жилищного фонда по договорам социального найма:</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 документ (справка), подтверждающий нахождение на амбулаторном или стационарном лечении (на период такого лечения) - для неработающих граждан; </w:t>
      </w:r>
    </w:p>
    <w:p w:rsidR="00BD7FBE" w:rsidRPr="00743073" w:rsidRDefault="00BD7FBE" w:rsidP="00BD7FB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4"/>
          <w:szCs w:val="24"/>
          <w:lang w:eastAsia="ru-RU"/>
        </w:rPr>
        <w:t xml:space="preserve">- </w:t>
      </w:r>
      <w:r w:rsidRPr="00743073">
        <w:rPr>
          <w:rFonts w:ascii="Times New Roman" w:eastAsia="Calibri" w:hAnsi="Times New Roman" w:cs="Times New Roman"/>
          <w:sz w:val="28"/>
          <w:szCs w:val="28"/>
          <w:lang w:eastAsia="ru-RU"/>
        </w:rPr>
        <w:t>справка из медицинской организации о постановке на учет по беременности и сроке беременности не менее 12 недель (при постановке на учет);</w:t>
      </w:r>
    </w:p>
    <w:p w:rsidR="00BD7FBE" w:rsidRPr="00743073" w:rsidRDefault="00BD7FBE" w:rsidP="00BD7FBE">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Фонда пенсионного и социального страхования Российской Федерации о получении супругом (супругой) компенсационной выплаты как лицом, осуществляющим уход за нетрудоспособным гражданином;</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 справка об осуществлении заявителем (законным представителем) ухода за проживающим с ним ребенком (детьми) в возрасте от трех лет, поставленным на </w:t>
      </w:r>
      <w:proofErr w:type="gramStart"/>
      <w:r w:rsidRPr="00743073">
        <w:rPr>
          <w:rFonts w:ascii="Times New Roman" w:eastAsia="Calibri" w:hAnsi="Times New Roman" w:cs="Times New Roman"/>
          <w:sz w:val="28"/>
          <w:szCs w:val="28"/>
          <w:lang w:eastAsia="ru-RU"/>
        </w:rPr>
        <w:t>учет  на</w:t>
      </w:r>
      <w:proofErr w:type="gramEnd"/>
      <w:r w:rsidRPr="00743073">
        <w:rPr>
          <w:rFonts w:ascii="Times New Roman" w:eastAsia="Calibri" w:hAnsi="Times New Roman" w:cs="Times New Roman"/>
          <w:sz w:val="28"/>
          <w:szCs w:val="28"/>
          <w:lang w:eastAsia="ru-RU"/>
        </w:rPr>
        <w:t xml:space="preserve">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w:t>
      </w:r>
    </w:p>
    <w:p w:rsidR="00BD7FBE" w:rsidRPr="00743073" w:rsidRDefault="00BD7FBE" w:rsidP="00BD7FBE">
      <w:pPr>
        <w:spacing w:after="0" w:line="240" w:lineRule="auto"/>
        <w:ind w:firstLine="540"/>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lastRenderedPageBreak/>
        <w:t>3) Для подтверждения отнесения заявителя к иным определенным федеральным законом, указом Президента Российской Федерации или законом субъекта Российской Федерации категориям граждан:</w:t>
      </w:r>
    </w:p>
    <w:p w:rsidR="00BD7FBE" w:rsidRPr="00743073" w:rsidRDefault="00BD7FBE" w:rsidP="00BD7FBE">
      <w:pPr>
        <w:spacing w:after="0" w:line="240" w:lineRule="auto"/>
        <w:ind w:firstLine="540"/>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а) удостоверение ветерана Великой Отечественной войны - для участников Великой Отечественной войны, для инвалидов Великой Отечественной войны;</w:t>
      </w:r>
      <w:r w:rsidRPr="00743073">
        <w:rPr>
          <w:rFonts w:ascii="Times New Roman" w:eastAsia="Calibri" w:hAnsi="Times New Roman" w:cs="Times New Roman"/>
          <w:sz w:val="28"/>
          <w:szCs w:val="28"/>
          <w:lang w:eastAsia="ru-RU"/>
        </w:rPr>
        <w:t xml:space="preserve"> для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 инвалидами, </w:t>
      </w:r>
      <w:r w:rsidRPr="00743073">
        <w:rPr>
          <w:rFonts w:ascii="Times New Roman" w:eastAsia="Calibri" w:hAnsi="Times New Roman" w:cs="Times New Roman"/>
          <w:sz w:val="28"/>
          <w:szCs w:val="28"/>
        </w:rPr>
        <w:t>для лиц, награжденных знаком "Жителю блокадного Ленинграда,  "Житель осажденного Севастополя" (у</w:t>
      </w:r>
      <w:r w:rsidRPr="00743073">
        <w:rPr>
          <w:rFonts w:ascii="Times New Roman" w:eastAsia="Calibri" w:hAnsi="Times New Roman" w:cs="Times New Roman"/>
          <w:sz w:val="28"/>
          <w:szCs w:val="28"/>
          <w:lang w:eastAsia="ru-RU"/>
        </w:rPr>
        <w:t>достоверение единого образца, установленного для каждой категории ветеранов Великой Отечественной войны Правительством СССР до 1 января 1992 года или Правительством Российской Федерации)</w:t>
      </w:r>
      <w:r w:rsidRPr="00743073">
        <w:rPr>
          <w:rFonts w:ascii="Times New Roman" w:eastAsia="Calibri" w:hAnsi="Times New Roman" w:cs="Times New Roman"/>
          <w:sz w:val="28"/>
          <w:szCs w:val="28"/>
        </w:rPr>
        <w:t>;</w:t>
      </w:r>
    </w:p>
    <w:p w:rsidR="00BD7FBE" w:rsidRPr="00743073" w:rsidRDefault="00BD7FBE" w:rsidP="00BD7FBE">
      <w:pPr>
        <w:spacing w:after="0" w:line="240" w:lineRule="auto"/>
        <w:ind w:firstLine="540"/>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б) у</w:t>
      </w:r>
      <w:r w:rsidRPr="00743073">
        <w:rPr>
          <w:rFonts w:ascii="Times New Roman" w:eastAsia="Calibri" w:hAnsi="Times New Roman" w:cs="Times New Roman"/>
          <w:sz w:val="28"/>
          <w:szCs w:val="28"/>
          <w:lang w:eastAsia="ru-RU"/>
        </w:rPr>
        <w:t>достоверение членов семей погибших (умерших) инвалидов войны, участников Великой Отечественной войны (удостоверение о праве на льготы или удостоверение единого образца, установленного для членов семей погибших (умерших) инвалидов Великой Отечественной войны,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 Правительством СССР до 1 января 1992 года или Правительством Российской Федерации)</w:t>
      </w:r>
      <w:r w:rsidRPr="00743073">
        <w:rPr>
          <w:rFonts w:ascii="Times New Roman" w:eastAsia="Calibri" w:hAnsi="Times New Roman" w:cs="Times New Roman"/>
          <w:sz w:val="28"/>
          <w:szCs w:val="28"/>
        </w:rPr>
        <w:t>;</w:t>
      </w:r>
    </w:p>
    <w:p w:rsidR="00BD7FBE" w:rsidRPr="00743073" w:rsidRDefault="00BD7FBE" w:rsidP="00BD7FBE">
      <w:pPr>
        <w:spacing w:after="0" w:line="240" w:lineRule="auto"/>
        <w:ind w:firstLine="540"/>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в) д</w:t>
      </w:r>
      <w:r w:rsidRPr="00743073">
        <w:rPr>
          <w:rFonts w:ascii="Times New Roman" w:eastAsia="Calibri" w:hAnsi="Times New Roman" w:cs="Times New Roman"/>
          <w:sz w:val="28"/>
          <w:szCs w:val="28"/>
          <w:lang w:eastAsia="ru-RU"/>
        </w:rPr>
        <w:t xml:space="preserve">ля граждан, выехавших из районов Крайнего Севера и приравненных к ним местностей, имеющих право на получение безвозмездной субсидии на строительство или приобретение жилья в соответствии с Федеральным </w:t>
      </w:r>
      <w:hyperlink r:id="rId8" w:history="1">
        <w:r w:rsidRPr="00743073">
          <w:rPr>
            <w:rFonts w:ascii="Times New Roman" w:eastAsia="Calibri" w:hAnsi="Times New Roman" w:cs="Times New Roman"/>
            <w:sz w:val="28"/>
            <w:szCs w:val="28"/>
            <w:lang w:eastAsia="ru-RU"/>
          </w:rPr>
          <w:t>законом</w:t>
        </w:r>
      </w:hyperlink>
      <w:r w:rsidRPr="00743073">
        <w:rPr>
          <w:rFonts w:ascii="Times New Roman" w:eastAsia="Calibri" w:hAnsi="Times New Roman" w:cs="Times New Roman"/>
          <w:sz w:val="28"/>
          <w:szCs w:val="28"/>
          <w:lang w:eastAsia="ru-RU"/>
        </w:rPr>
        <w:t xml:space="preserve"> от 25 октября 2002 года N 125-ФЗ "О жилищных субсидиях гражданам, выезжающим из районов Крайнего Севера и приравненных к ним местностей"</w:t>
      </w:r>
      <w:r w:rsidRPr="00743073">
        <w:rPr>
          <w:rFonts w:ascii="Times New Roman" w:eastAsia="Calibri" w:hAnsi="Times New Roman" w:cs="Times New Roman"/>
          <w:sz w:val="28"/>
          <w:szCs w:val="28"/>
        </w:rPr>
        <w:t>:</w:t>
      </w:r>
    </w:p>
    <w:p w:rsidR="00BD7FBE" w:rsidRPr="00743073" w:rsidRDefault="00BD7FBE" w:rsidP="00BD7FBE">
      <w:pPr>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трудовая книжка, подтверждающая общую продолжительность стажа работы в районах Крайнего Севера и приравненных к ним местностях (за исключением пенсионеров) (скан-копия);</w:t>
      </w:r>
    </w:p>
    <w:p w:rsidR="00BD7FBE" w:rsidRPr="00743073" w:rsidRDefault="00BD7FBE" w:rsidP="00BD7FBE">
      <w:pPr>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с</w:t>
      </w:r>
      <w:r w:rsidRPr="00743073">
        <w:rPr>
          <w:rFonts w:ascii="Times New Roman" w:eastAsia="Calibri" w:hAnsi="Times New Roman" w:cs="Times New Roman"/>
          <w:sz w:val="28"/>
          <w:szCs w:val="28"/>
          <w:lang w:eastAsia="ru-RU"/>
        </w:rPr>
        <w:t>правка из территориального органа Фонда пенсионного и социального страхования Российской Федерации об общей продолжительности стажа работы в районах Крайнего Севера и приравненных к ним местностях;</w:t>
      </w:r>
    </w:p>
    <w:p w:rsidR="00BD7FBE" w:rsidRPr="00743073" w:rsidRDefault="00BD7FBE" w:rsidP="00BD7FBE">
      <w:pPr>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lang w:eastAsia="ru-RU"/>
        </w:rPr>
        <w:t xml:space="preserve">г) </w:t>
      </w:r>
      <w:r w:rsidRPr="00743073">
        <w:rPr>
          <w:rFonts w:ascii="Times New Roman" w:eastAsia="Calibri" w:hAnsi="Times New Roman" w:cs="Times New Roman"/>
          <w:sz w:val="28"/>
          <w:szCs w:val="28"/>
        </w:rPr>
        <w:t xml:space="preserve">для граждан, признанных в установленном порядке вынужденными </w:t>
      </w:r>
      <w:proofErr w:type="gramStart"/>
      <w:r w:rsidRPr="00743073">
        <w:rPr>
          <w:rFonts w:ascii="Times New Roman" w:eastAsia="Calibri" w:hAnsi="Times New Roman" w:cs="Times New Roman"/>
          <w:sz w:val="28"/>
          <w:szCs w:val="28"/>
        </w:rPr>
        <w:t>переселенцами  -</w:t>
      </w:r>
      <w:proofErr w:type="gramEnd"/>
      <w:r w:rsidRPr="00743073">
        <w:rPr>
          <w:rFonts w:ascii="Times New Roman" w:eastAsia="Calibri" w:hAnsi="Times New Roman" w:cs="Times New Roman"/>
          <w:sz w:val="28"/>
          <w:szCs w:val="28"/>
        </w:rPr>
        <w:t xml:space="preserve"> удостоверение вынужденного переселенца;</w:t>
      </w:r>
    </w:p>
    <w:p w:rsidR="00BD7FBE" w:rsidRPr="00743073" w:rsidRDefault="00BD7FBE" w:rsidP="00BD7FBE">
      <w:pPr>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д) для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 - удостоверение граждан, </w:t>
      </w:r>
      <w:r w:rsidRPr="00743073">
        <w:rPr>
          <w:rFonts w:ascii="Times New Roman" w:eastAsia="Calibri" w:hAnsi="Times New Roman" w:cs="Times New Roman"/>
          <w:sz w:val="28"/>
          <w:szCs w:val="28"/>
        </w:rPr>
        <w:lastRenderedPageBreak/>
        <w:t>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удостоверение участника ликвидации последствий катастрофы на Чернобыльской АЭС/ специальные удостоверения единого образца.</w:t>
      </w:r>
    </w:p>
    <w:p w:rsidR="00BD7FBE" w:rsidRPr="00743073" w:rsidRDefault="00BD7FBE" w:rsidP="00BD7FBE">
      <w:pPr>
        <w:spacing w:after="0" w:line="240" w:lineRule="auto"/>
        <w:ind w:firstLine="567"/>
        <w:jc w:val="both"/>
        <w:rPr>
          <w:rFonts w:ascii="Arial" w:eastAsia="Calibri" w:hAnsi="Arial" w:cs="Arial"/>
          <w:sz w:val="20"/>
          <w:szCs w:val="20"/>
          <w:lang w:eastAsia="ru-RU"/>
        </w:rPr>
      </w:pPr>
      <w:r w:rsidRPr="00743073">
        <w:rPr>
          <w:rFonts w:ascii="Times New Roman" w:eastAsia="Calibri" w:hAnsi="Times New Roman" w:cs="Times New Roman"/>
          <w:sz w:val="28"/>
          <w:szCs w:val="28"/>
        </w:rPr>
        <w:t>4) письменное согласие законного представителя (родителя, попечителя, усыновителя) в случае подачи заявления несовершеннолетним в возрасте от 14 до 18 лет в соответствии со статьей 26 Гражданского кодекса РФ.</w:t>
      </w:r>
    </w:p>
    <w:p w:rsidR="00BD7FBE" w:rsidRPr="00743073" w:rsidRDefault="00BD7FBE" w:rsidP="00BD7FBE">
      <w:pPr>
        <w:spacing w:after="0" w:line="240" w:lineRule="auto"/>
        <w:ind w:firstLine="567"/>
        <w:jc w:val="both"/>
        <w:rPr>
          <w:rFonts w:ascii="Times New Roman" w:eastAsia="Calibri" w:hAnsi="Times New Roman" w:cs="Times New Roman"/>
          <w:sz w:val="28"/>
          <w:szCs w:val="28"/>
          <w:lang w:val="x-none"/>
        </w:rPr>
      </w:pPr>
    </w:p>
    <w:p w:rsidR="00BD7FBE" w:rsidRPr="00743073" w:rsidRDefault="00BD7FBE" w:rsidP="00BD7FBE">
      <w:pPr>
        <w:tabs>
          <w:tab w:val="left" w:pos="142"/>
          <w:tab w:val="left" w:pos="284"/>
        </w:tabs>
        <w:spacing w:after="0" w:line="240" w:lineRule="auto"/>
        <w:jc w:val="center"/>
        <w:rPr>
          <w:rFonts w:ascii="Times New Roman" w:eastAsia="Calibri" w:hAnsi="Times New Roman" w:cs="Times New Roman"/>
          <w:sz w:val="28"/>
          <w:szCs w:val="28"/>
        </w:rPr>
      </w:pPr>
      <w:r w:rsidRPr="00743073">
        <w:rPr>
          <w:rFonts w:ascii="Times New Roman" w:eastAsia="Calibri" w:hAnsi="Times New Roman" w:cs="Times New Roman"/>
          <w:sz w:val="28"/>
          <w:szCs w:val="28"/>
          <w:lang w:eastAsia="ru-RU"/>
        </w:rPr>
        <w:t>2.6.1.</w:t>
      </w:r>
      <w:r w:rsidRPr="00743073">
        <w:rPr>
          <w:rFonts w:ascii="Times New Roman" w:eastAsia="Calibri" w:hAnsi="Times New Roman" w:cs="Times New Roman"/>
          <w:sz w:val="28"/>
          <w:szCs w:val="28"/>
        </w:rPr>
        <w:t xml:space="preserve">Заявитель дополнительно </w:t>
      </w:r>
      <w:proofErr w:type="gramStart"/>
      <w:r w:rsidRPr="00743073">
        <w:rPr>
          <w:rFonts w:ascii="Times New Roman" w:eastAsia="Calibri" w:hAnsi="Times New Roman" w:cs="Times New Roman"/>
          <w:sz w:val="28"/>
          <w:szCs w:val="28"/>
        </w:rPr>
        <w:t>к  документам</w:t>
      </w:r>
      <w:proofErr w:type="gramEnd"/>
      <w:r w:rsidRPr="00743073">
        <w:rPr>
          <w:rFonts w:ascii="Times New Roman" w:eastAsia="Calibri" w:hAnsi="Times New Roman" w:cs="Times New Roman"/>
          <w:sz w:val="28"/>
          <w:szCs w:val="28"/>
        </w:rPr>
        <w:t>, перечисленным в пункте 2.6 настоящего регламента,  представляет:</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 (для услуги п.1.2.1.)</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2)  документы, подтверждающие состав семьи (для услуги п.1.2.1.):</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 решение суда о признании членом семьи (с отметкой суда о дате вступления в законную </w:t>
      </w:r>
      <w:proofErr w:type="gramStart"/>
      <w:r w:rsidRPr="00743073">
        <w:rPr>
          <w:rFonts w:ascii="Times New Roman" w:eastAsia="Calibri" w:hAnsi="Times New Roman" w:cs="Times New Roman"/>
          <w:sz w:val="28"/>
          <w:szCs w:val="28"/>
          <w:lang w:eastAsia="ru-RU"/>
        </w:rPr>
        <w:t>силу)/</w:t>
      </w:r>
      <w:proofErr w:type="gramEnd"/>
      <w:r w:rsidRPr="00743073">
        <w:rPr>
          <w:rFonts w:ascii="Times New Roman" w:eastAsia="Calibri" w:hAnsi="Times New Roman" w:cs="Times New Roman"/>
          <w:sz w:val="28"/>
          <w:szCs w:val="28"/>
          <w:lang w:eastAsia="ru-RU"/>
        </w:rPr>
        <w:t xml:space="preserve"> решение суда об установлении факта иждивения (с отметкой суда о дате вступления в законную силу)/ решение об усыновлении (удочерении)/ договор о приемной семье, действующий на дату подачи заявления (в отношении детей, переданных на воспитание в приемную семью);</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lang w:eastAsia="ru-RU"/>
        </w:rPr>
        <w:t xml:space="preserve">3) </w:t>
      </w:r>
      <w:r w:rsidRPr="00743073">
        <w:rPr>
          <w:rFonts w:ascii="Times New Roman" w:eastAsia="Calibri" w:hAnsi="Times New Roman" w:cs="Times New Roman"/>
          <w:sz w:val="28"/>
          <w:szCs w:val="28"/>
        </w:rPr>
        <w:t xml:space="preserve">в случае отсутствия регистрации по месту жительства или по месту пребывания на территории Ленинградской области – решение суда об установлении факта проживания на территории муниципального образования </w:t>
      </w:r>
      <w:r w:rsidR="00244B0B" w:rsidRPr="00743073">
        <w:rPr>
          <w:rFonts w:ascii="Times New Roman" w:eastAsia="Calibri"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r w:rsidR="00244B0B" w:rsidRPr="00743073">
        <w:rPr>
          <w:rFonts w:ascii="Times New Roman" w:eastAsia="Calibri" w:hAnsi="Times New Roman" w:cs="Times New Roman"/>
          <w:sz w:val="28"/>
          <w:szCs w:val="28"/>
        </w:rPr>
        <w:t xml:space="preserve"> </w:t>
      </w:r>
      <w:r w:rsidRPr="00743073">
        <w:rPr>
          <w:rFonts w:ascii="Times New Roman" w:eastAsia="Calibri" w:hAnsi="Times New Roman" w:cs="Times New Roman"/>
          <w:sz w:val="28"/>
          <w:szCs w:val="28"/>
        </w:rPr>
        <w:t>(с отметкой о дате вступления его в законную силу);</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5)</w:t>
      </w:r>
      <w:r w:rsidRPr="00743073">
        <w:rPr>
          <w:rFonts w:ascii="Calibri" w:eastAsia="Calibri" w:hAnsi="Calibri" w:cs="Calibri"/>
        </w:rPr>
        <w:t xml:space="preserve"> </w:t>
      </w:r>
      <w:r w:rsidRPr="00743073">
        <w:rPr>
          <w:rFonts w:ascii="Times New Roman" w:eastAsia="Calibri" w:hAnsi="Times New Roman" w:cs="Times New Roman"/>
          <w:sz w:val="28"/>
          <w:szCs w:val="28"/>
        </w:rPr>
        <w:t>документ, удостоверяющий личность ребенка при рождении ребенка на территории иностранного государства:</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lastRenderedPageBreak/>
        <w:t>документ, подтверждающий факт рождения и регистрации ребенка, выданный и удостоверенный штампом "</w:t>
      </w:r>
      <w:proofErr w:type="spellStart"/>
      <w:r w:rsidRPr="00743073">
        <w:rPr>
          <w:rFonts w:ascii="Times New Roman" w:eastAsia="Calibri" w:hAnsi="Times New Roman" w:cs="Times New Roman"/>
          <w:sz w:val="28"/>
          <w:szCs w:val="28"/>
        </w:rPr>
        <w:t>апостиль</w:t>
      </w:r>
      <w:proofErr w:type="spellEnd"/>
      <w:r w:rsidRPr="00743073">
        <w:rPr>
          <w:rFonts w:ascii="Times New Roman" w:eastAsia="Calibri" w:hAnsi="Times New Roman" w:cs="Times New Roman"/>
          <w:sz w:val="28"/>
          <w:szCs w:val="28"/>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государства, и их нотариально удостоверенный перевод на русский язык (в случае когда регистрация акта гражданского состояния произведена компетентным органом иностранного государства).</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8) представитель заявителя из числа уполномоченных лиц дополнительно </w:t>
      </w:r>
      <w:proofErr w:type="gramStart"/>
      <w:r w:rsidRPr="00743073">
        <w:rPr>
          <w:rFonts w:ascii="Times New Roman" w:eastAsia="Calibri" w:hAnsi="Times New Roman" w:cs="Times New Roman"/>
          <w:sz w:val="28"/>
          <w:szCs w:val="28"/>
        </w:rPr>
        <w:t>представляет  документ</w:t>
      </w:r>
      <w:proofErr w:type="gramEnd"/>
      <w:r w:rsidRPr="00743073">
        <w:rPr>
          <w:rFonts w:ascii="Times New Roman" w:eastAsia="Calibri" w:hAnsi="Times New Roman" w:cs="Times New Roman"/>
          <w:sz w:val="28"/>
          <w:szCs w:val="28"/>
        </w:rPr>
        <w:t>,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w:t>
      </w:r>
      <w:r w:rsidRPr="00743073">
        <w:rPr>
          <w:rFonts w:ascii="Times New Roman" w:eastAsia="Calibri" w:hAnsi="Times New Roman" w:cs="Times New Roman"/>
          <w:sz w:val="28"/>
          <w:szCs w:val="28"/>
        </w:rPr>
        <w:lastRenderedPageBreak/>
        <w:t xml:space="preserve">учреждения Российской Федерации, уполномоченным на совершение этих действий; </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BD7FBE" w:rsidRPr="00743073" w:rsidRDefault="00BD7FBE" w:rsidP="00BD7FBE">
      <w:pPr>
        <w:tabs>
          <w:tab w:val="left" w:pos="142"/>
          <w:tab w:val="left" w:pos="284"/>
        </w:tabs>
        <w:spacing w:after="0" w:line="240" w:lineRule="auto"/>
        <w:ind w:firstLine="567"/>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BD7FBE" w:rsidRPr="00743073" w:rsidRDefault="00BD7FBE" w:rsidP="00BD7FBE">
      <w:pPr>
        <w:autoSpaceDE w:val="0"/>
        <w:autoSpaceDN w:val="0"/>
        <w:adjustRightInd w:val="0"/>
        <w:spacing w:after="0" w:line="240" w:lineRule="auto"/>
        <w:ind w:firstLine="540"/>
        <w:jc w:val="center"/>
        <w:rPr>
          <w:rFonts w:ascii="Times New Roman" w:eastAsia="Calibri" w:hAnsi="Times New Roman" w:cs="Times New Roman"/>
          <w:b/>
          <w:sz w:val="28"/>
          <w:szCs w:val="28"/>
        </w:rPr>
      </w:pPr>
    </w:p>
    <w:p w:rsidR="00BD7FBE" w:rsidRPr="00743073" w:rsidRDefault="00BD7FBE" w:rsidP="00BD7FBE">
      <w:pPr>
        <w:autoSpaceDE w:val="0"/>
        <w:autoSpaceDN w:val="0"/>
        <w:adjustRightInd w:val="0"/>
        <w:spacing w:after="0" w:line="240" w:lineRule="auto"/>
        <w:ind w:firstLine="540"/>
        <w:jc w:val="center"/>
        <w:rPr>
          <w:rFonts w:ascii="Times New Roman" w:eastAsia="Calibri" w:hAnsi="Times New Roman" w:cs="Times New Roman"/>
          <w:b/>
          <w:sz w:val="28"/>
          <w:szCs w:val="28"/>
        </w:rPr>
      </w:pPr>
      <w:r w:rsidRPr="00743073">
        <w:rPr>
          <w:rFonts w:ascii="Times New Roman" w:eastAsia="Calibri" w:hAnsi="Times New Roman" w:cs="Times New Roman"/>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BD7FBE" w:rsidRPr="00743073" w:rsidRDefault="00BD7FBE" w:rsidP="00BD7FBE">
      <w:pPr>
        <w:autoSpaceDE w:val="0"/>
        <w:autoSpaceDN w:val="0"/>
        <w:adjustRightInd w:val="0"/>
        <w:spacing w:after="0" w:line="240" w:lineRule="auto"/>
        <w:ind w:firstLine="540"/>
        <w:jc w:val="center"/>
        <w:rPr>
          <w:rFonts w:ascii="Times New Roman" w:eastAsia="Calibri" w:hAnsi="Times New Roman" w:cs="Times New Roman"/>
          <w:b/>
          <w:sz w:val="28"/>
          <w:szCs w:val="28"/>
        </w:rPr>
      </w:pP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lang w:eastAsia="ru-RU"/>
        </w:rPr>
        <w:t>2.7.</w:t>
      </w:r>
      <w:r w:rsidRPr="00743073">
        <w:rPr>
          <w:rFonts w:ascii="Times New Roman" w:eastAsia="Calibri" w:hAnsi="Times New Roman" w:cs="Times New Roman"/>
          <w:sz w:val="28"/>
          <w:szCs w:val="28"/>
        </w:rPr>
        <w:t xml:space="preserve"> ОМСУ в рамках </w:t>
      </w:r>
      <w:r w:rsidRPr="00743073">
        <w:rPr>
          <w:rFonts w:ascii="Times New Roman" w:eastAsia="Calibri" w:hAnsi="Times New Roman" w:cs="Times New Roman"/>
          <w:bCs/>
          <w:sz w:val="28"/>
          <w:szCs w:val="28"/>
        </w:rPr>
        <w:t xml:space="preserve">межведомственного информационного взаимодействия </w:t>
      </w:r>
      <w:r w:rsidRPr="00743073">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1) в органах внутренних дел Российской Федерации:</w:t>
      </w:r>
    </w:p>
    <w:p w:rsidR="00BD7FBE" w:rsidRPr="00743073" w:rsidRDefault="00BD7FBE" w:rsidP="00BD7FBE">
      <w:pPr>
        <w:suppressAutoHyphens/>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сведения о действительности (недействительности) паспорта гражданина Российской </w:t>
      </w:r>
      <w:proofErr w:type="gramStart"/>
      <w:r w:rsidRPr="00743073">
        <w:rPr>
          <w:rFonts w:ascii="Times New Roman" w:eastAsia="Calibri" w:hAnsi="Times New Roman" w:cs="Times New Roman"/>
          <w:sz w:val="28"/>
          <w:szCs w:val="28"/>
        </w:rPr>
        <w:t>Федерации  -</w:t>
      </w:r>
      <w:proofErr w:type="gramEnd"/>
      <w:r w:rsidRPr="00743073">
        <w:rPr>
          <w:rFonts w:ascii="Times New Roman" w:eastAsia="Calibri" w:hAnsi="Times New Roman" w:cs="Times New Roman"/>
          <w:sz w:val="28"/>
          <w:szCs w:val="28"/>
        </w:rPr>
        <w:t xml:space="preserve"> для лиц, достигших 14 –летнего возраста (при первичном обращении либо при изменении паспортных данных);</w:t>
      </w:r>
    </w:p>
    <w:p w:rsidR="00BD7FBE" w:rsidRPr="00743073" w:rsidRDefault="00BD7FBE" w:rsidP="00BD7FB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 (представляется на заявителя и каждого из членов семьи);</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7FAFC"/>
        </w:rPr>
      </w:pPr>
      <w:r w:rsidRPr="00743073">
        <w:rPr>
          <w:rFonts w:ascii="Times New Roman" w:eastAsia="Calibri" w:hAnsi="Times New Roman" w:cs="Times New Roman"/>
          <w:sz w:val="28"/>
          <w:szCs w:val="28"/>
          <w:shd w:val="clear" w:color="auto" w:fill="F7FAFC"/>
        </w:rPr>
        <w:t xml:space="preserve">- выписка о транспортном средстве по владельцу </w:t>
      </w:r>
      <w:r w:rsidRPr="00743073">
        <w:rPr>
          <w:rFonts w:ascii="Times New Roman" w:eastAsia="Calibri" w:hAnsi="Times New Roman" w:cs="Times New Roman"/>
          <w:sz w:val="28"/>
          <w:szCs w:val="28"/>
          <w:lang w:eastAsia="ru-RU"/>
        </w:rPr>
        <w:t xml:space="preserve">(представляется на заявителя и каждого из членов его семьи; при отсутствии технической возможности на момент запроса документов (сведений) посредством </w:t>
      </w:r>
      <w:r w:rsidRPr="00743073">
        <w:rPr>
          <w:rFonts w:ascii="Times New Roman" w:eastAsia="Calibri" w:hAnsi="Times New Roman" w:cs="Times New Roman"/>
          <w:sz w:val="28"/>
          <w:szCs w:val="28"/>
          <w:lang w:eastAsia="ru-RU"/>
        </w:rPr>
        <w:lastRenderedPageBreak/>
        <w:t>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743073">
        <w:rPr>
          <w:rFonts w:ascii="Times New Roman" w:eastAsia="Calibri" w:hAnsi="Times New Roman" w:cs="Times New Roman"/>
          <w:sz w:val="28"/>
          <w:szCs w:val="28"/>
          <w:shd w:val="clear" w:color="auto" w:fill="F7FAFC"/>
        </w:rPr>
        <w:t>;</w:t>
      </w:r>
    </w:p>
    <w:p w:rsidR="00BD7FBE" w:rsidRPr="00743073" w:rsidRDefault="00BD7FBE" w:rsidP="00BD7FB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shd w:val="clear" w:color="auto" w:fill="F7FAFC"/>
          <w:lang w:eastAsia="ru-RU"/>
        </w:rPr>
      </w:pPr>
      <w:r w:rsidRPr="00743073">
        <w:rPr>
          <w:rFonts w:ascii="Times New Roman" w:eastAsia="Times New Roman" w:hAnsi="Times New Roman" w:cs="Times New Roman"/>
          <w:sz w:val="28"/>
          <w:szCs w:val="28"/>
          <w:shd w:val="clear" w:color="auto" w:fill="F7FAFC"/>
          <w:lang w:eastAsia="ru-RU"/>
        </w:rPr>
        <w:t>- проверка соответствия фамильно-именной группы;</w:t>
      </w:r>
    </w:p>
    <w:p w:rsidR="00BD7FBE" w:rsidRPr="00743073" w:rsidRDefault="00BD7FBE" w:rsidP="00BD7FB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shd w:val="clear" w:color="auto" w:fill="F7FAFC"/>
          <w:lang w:eastAsia="ru-RU"/>
        </w:rPr>
      </w:pP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2) в Фонде пенсионного и социального </w:t>
      </w:r>
      <w:proofErr w:type="gramStart"/>
      <w:r w:rsidRPr="00743073">
        <w:rPr>
          <w:rFonts w:ascii="Times New Roman" w:eastAsia="Calibri" w:hAnsi="Times New Roman" w:cs="Times New Roman"/>
          <w:sz w:val="28"/>
          <w:szCs w:val="28"/>
        </w:rPr>
        <w:t>страхования  Российской</w:t>
      </w:r>
      <w:proofErr w:type="gramEnd"/>
      <w:r w:rsidRPr="00743073">
        <w:rPr>
          <w:rFonts w:ascii="Times New Roman" w:eastAsia="Calibri" w:hAnsi="Times New Roman" w:cs="Times New Roman"/>
          <w:sz w:val="28"/>
          <w:szCs w:val="28"/>
        </w:rPr>
        <w:t xml:space="preserve"> Федерации:</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сведения о получении страхового номера индивидуального лицевого счета; </w:t>
      </w:r>
    </w:p>
    <w:p w:rsidR="00BD7FBE" w:rsidRPr="00743073" w:rsidRDefault="00BD7FBE" w:rsidP="00BD7FBE">
      <w:pPr>
        <w:autoSpaceDE w:val="0"/>
        <w:autoSpaceDN w:val="0"/>
        <w:adjustRightInd w:val="0"/>
        <w:spacing w:after="0" w:line="240" w:lineRule="auto"/>
        <w:ind w:firstLine="708"/>
        <w:jc w:val="both"/>
        <w:rPr>
          <w:rFonts w:ascii="Arial" w:eastAsia="Calibri" w:hAnsi="Arial" w:cs="Arial"/>
          <w:sz w:val="20"/>
          <w:szCs w:val="20"/>
          <w:lang w:eastAsia="ru-RU"/>
        </w:rPr>
      </w:pPr>
      <w:r w:rsidRPr="00743073">
        <w:rPr>
          <w:rFonts w:ascii="Times New Roman" w:eastAsia="Calibri" w:hAnsi="Times New Roman" w:cs="Times New Roman"/>
          <w:sz w:val="28"/>
          <w:szCs w:val="28"/>
        </w:rPr>
        <w:t>- с</w:t>
      </w:r>
      <w:r w:rsidRPr="00743073">
        <w:rPr>
          <w:rFonts w:ascii="Times New Roman" w:eastAsia="Calibri" w:hAnsi="Times New Roman" w:cs="Times New Roman"/>
          <w:sz w:val="28"/>
          <w:szCs w:val="28"/>
          <w:lang w:eastAsia="ru-RU"/>
        </w:rPr>
        <w:t>ведения о данных лицевого счета по предоставленному страховому номеру индивидуального лицевого счета (СНИЛС) в системе обязательного пенсионного страхования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BD7FBE" w:rsidRPr="00743073" w:rsidRDefault="00BD7FBE" w:rsidP="00BD7FB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 сведения </w:t>
      </w:r>
      <w:proofErr w:type="gramStart"/>
      <w:r w:rsidRPr="00743073">
        <w:rPr>
          <w:rFonts w:ascii="Times New Roman" w:eastAsia="Times New Roman" w:hAnsi="Times New Roman" w:cs="Times New Roman"/>
          <w:sz w:val="28"/>
          <w:szCs w:val="28"/>
          <w:lang w:eastAsia="ru-RU"/>
        </w:rPr>
        <w:t>о  получении</w:t>
      </w:r>
      <w:proofErr w:type="gramEnd"/>
      <w:r w:rsidRPr="00743073">
        <w:rPr>
          <w:rFonts w:ascii="Times New Roman" w:eastAsia="Times New Roman" w:hAnsi="Times New Roman" w:cs="Times New Roman"/>
          <w:sz w:val="28"/>
          <w:szCs w:val="28"/>
          <w:lang w:eastAsia="ru-RU"/>
        </w:rPr>
        <w:t xml:space="preserve"> (назначении) пенсии и сроках назначения пенсии;</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сведения о размере пенсии и иных выплатах;</w:t>
      </w:r>
    </w:p>
    <w:p w:rsidR="00BD7FBE" w:rsidRPr="00743073" w:rsidRDefault="00BD7FBE" w:rsidP="00BD7FB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выписка сведений об инвалиде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BD7FBE" w:rsidRPr="00743073" w:rsidRDefault="00BD7FBE" w:rsidP="00BD7FBE">
      <w:pPr>
        <w:widowControl w:val="0"/>
        <w:autoSpaceDE w:val="0"/>
        <w:autoSpaceDN w:val="0"/>
        <w:adjustRightInd w:val="0"/>
        <w:spacing w:after="0" w:line="240" w:lineRule="auto"/>
        <w:ind w:firstLine="708"/>
        <w:jc w:val="both"/>
        <w:rPr>
          <w:rFonts w:ascii="Times New Roman" w:eastAsia="Times New Roman" w:hAnsi="Times New Roman" w:cs="Times New Roman"/>
          <w:i/>
          <w:sz w:val="28"/>
          <w:szCs w:val="28"/>
          <w:lang w:eastAsia="ru-RU"/>
        </w:rPr>
      </w:pPr>
      <w:r w:rsidRPr="00743073">
        <w:rPr>
          <w:rFonts w:ascii="Times New Roman" w:eastAsia="Times New Roman" w:hAnsi="Times New Roman" w:cs="Times New Roman"/>
          <w:i/>
          <w:sz w:val="28"/>
          <w:szCs w:val="28"/>
          <w:lang w:eastAsia="ru-RU"/>
        </w:rPr>
        <w:t xml:space="preserve">для лиц старше 18 лет </w:t>
      </w:r>
      <w:r w:rsidRPr="00743073">
        <w:rPr>
          <w:rFonts w:ascii="Times New Roman" w:eastAsia="Times New Roman"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743073">
        <w:rPr>
          <w:rFonts w:ascii="Times New Roman" w:eastAsia="Times New Roman" w:hAnsi="Times New Roman" w:cs="Times New Roman"/>
          <w:i/>
          <w:sz w:val="28"/>
          <w:szCs w:val="28"/>
          <w:lang w:eastAsia="ru-RU"/>
        </w:rPr>
        <w:t>:</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сведения о трудовой деятельности в формате структуры данных;</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rPr>
        <w:t xml:space="preserve">- </w:t>
      </w:r>
      <w:r w:rsidRPr="00743073">
        <w:rPr>
          <w:rFonts w:ascii="Times New Roman" w:eastAsia="Calibri" w:hAnsi="Times New Roman" w:cs="Times New Roman"/>
          <w:sz w:val="28"/>
          <w:szCs w:val="28"/>
          <w:lang w:eastAsia="ru-RU"/>
        </w:rPr>
        <w:t>сведения о заработной плате или доходе, на которые начислены страховые взносы;</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документы (сведения) о сумме выплат застрахованному лицу;</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3) в органе, осуществляющем пенсионное обеспечение (за исключением Фонда пенсионного и социального страхования Российской Федерации):</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сведения </w:t>
      </w:r>
      <w:proofErr w:type="gramStart"/>
      <w:r w:rsidRPr="00743073">
        <w:rPr>
          <w:rFonts w:ascii="Times New Roman" w:eastAsia="Calibri" w:hAnsi="Times New Roman" w:cs="Times New Roman"/>
          <w:sz w:val="28"/>
          <w:szCs w:val="28"/>
        </w:rPr>
        <w:t>о  получении</w:t>
      </w:r>
      <w:proofErr w:type="gramEnd"/>
      <w:r w:rsidRPr="00743073">
        <w:rPr>
          <w:rFonts w:ascii="Times New Roman" w:eastAsia="Calibri" w:hAnsi="Times New Roman" w:cs="Times New Roman"/>
          <w:sz w:val="28"/>
          <w:szCs w:val="28"/>
        </w:rPr>
        <w:t xml:space="preserve"> (назначении) пенсии и сроков назначения пенсии;</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4) </w:t>
      </w:r>
      <w:r w:rsidRPr="00743073">
        <w:rPr>
          <w:rFonts w:ascii="Times New Roman" w:eastAsia="Calibri" w:hAnsi="Times New Roman" w:cs="Times New Roman"/>
          <w:sz w:val="28"/>
          <w:szCs w:val="28"/>
          <w:shd w:val="clear" w:color="auto" w:fill="FFFFFF"/>
        </w:rPr>
        <w:t>в органе государственной службы занятости</w:t>
      </w:r>
      <w:r w:rsidRPr="00743073">
        <w:rPr>
          <w:rFonts w:ascii="Times New Roman" w:eastAsia="Calibri" w:hAnsi="Times New Roman" w:cs="Times New Roman"/>
          <w:sz w:val="28"/>
          <w:szCs w:val="28"/>
        </w:rPr>
        <w:t>:</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i/>
          <w:sz w:val="28"/>
          <w:szCs w:val="28"/>
        </w:rPr>
      </w:pPr>
      <w:r w:rsidRPr="00743073">
        <w:rPr>
          <w:rFonts w:ascii="Times New Roman" w:eastAsia="Calibri" w:hAnsi="Times New Roman" w:cs="Times New Roman"/>
          <w:i/>
          <w:sz w:val="28"/>
          <w:szCs w:val="28"/>
        </w:rPr>
        <w:t>для лиц старше 18 лет;</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 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муниципальной услугой, признанными в официальном порядке безработными;</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lastRenderedPageBreak/>
        <w:t>- сведения о постановке заявителя и(или) членов его семьи на учет в качестве безработного в целях поиска работы;</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rPr>
        <w:t xml:space="preserve">5) в </w:t>
      </w:r>
      <w:r w:rsidRPr="00743073">
        <w:rPr>
          <w:rFonts w:ascii="Times New Roman" w:eastAsia="Calibri" w:hAnsi="Times New Roman" w:cs="Times New Roman"/>
          <w:sz w:val="28"/>
          <w:szCs w:val="28"/>
          <w:lang w:eastAsia="ru-RU"/>
        </w:rPr>
        <w:t>государственной информационной системе «Единая централизованная цифровая платформа в социальной сфере»:</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сведения о государственной регистрации рождения;</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сведения о государственной регистрации заключения брака;</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сведения о государственной регистрации смерти;</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сведения о государственной регистрации перемены имени;</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сведения о государственной регистрации расторжения брака;</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сведения о государственной регистрации установления отцовства;</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rPr>
        <w:t>- с</w:t>
      </w:r>
      <w:r w:rsidRPr="00743073">
        <w:rPr>
          <w:rFonts w:ascii="Times New Roman" w:eastAsia="Calibri" w:hAnsi="Times New Roman" w:cs="Times New Roman"/>
          <w:sz w:val="28"/>
          <w:szCs w:val="28"/>
          <w:lang w:eastAsia="ru-RU"/>
        </w:rPr>
        <w:t>ведения об отсутствии регистрации родителей в территориальном органе Фонда пенсионного и социального страхования Российской Федерации в качестве страхователей и о неполучении ими единовременного пособия при рождении ребенка и ежемесячного пособия по уходу за ребенком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сведения об опеке и родительских правах </w:t>
      </w:r>
      <w:r w:rsidRPr="00743073">
        <w:rPr>
          <w:rFonts w:ascii="Times New Roman" w:eastAsia="Calibri"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BD7FBE" w:rsidRPr="00743073" w:rsidRDefault="00BD7FBE" w:rsidP="00BD7FBE">
      <w:pPr>
        <w:suppressAutoHyphens/>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сведения об ограничении дееспособности или признании родителя либо иного законного представителя ребенка недееспособным; </w:t>
      </w:r>
    </w:p>
    <w:p w:rsidR="00BD7FBE" w:rsidRPr="00743073" w:rsidRDefault="00BD7FBE" w:rsidP="00BD7FBE">
      <w:pPr>
        <w:suppressAutoHyphens/>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rPr>
        <w:t xml:space="preserve">- </w:t>
      </w:r>
      <w:r w:rsidRPr="00743073">
        <w:rPr>
          <w:rFonts w:ascii="Times New Roman" w:eastAsia="Calibri" w:hAnsi="Times New Roman" w:cs="Times New Roman"/>
          <w:sz w:val="28"/>
          <w:szCs w:val="28"/>
          <w:lang w:eastAsia="ru-RU"/>
        </w:rPr>
        <w:t>сведения о передаче ребенка (детей) на воспитание в приемную семью.</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6) в органе Федеральной налоговой службы:</w:t>
      </w:r>
    </w:p>
    <w:p w:rsidR="00BD7FBE" w:rsidRPr="00743073" w:rsidRDefault="00BD7FBE" w:rsidP="00BD7FBE">
      <w:pPr>
        <w:autoSpaceDE w:val="0"/>
        <w:autoSpaceDN w:val="0"/>
        <w:adjustRightInd w:val="0"/>
        <w:spacing w:after="0" w:line="240" w:lineRule="auto"/>
        <w:ind w:firstLine="708"/>
        <w:jc w:val="both"/>
        <w:outlineLvl w:val="1"/>
        <w:rPr>
          <w:rFonts w:ascii="Arial" w:eastAsia="Calibri" w:hAnsi="Arial" w:cs="Arial"/>
          <w:sz w:val="20"/>
          <w:szCs w:val="20"/>
          <w:lang w:eastAsia="ru-RU"/>
        </w:rPr>
      </w:pPr>
      <w:r w:rsidRPr="00743073">
        <w:rPr>
          <w:rFonts w:ascii="Times New Roman" w:eastAsia="Calibri" w:hAnsi="Times New Roman" w:cs="Times New Roman"/>
          <w:sz w:val="28"/>
          <w:szCs w:val="28"/>
        </w:rPr>
        <w:t>- с</w:t>
      </w:r>
      <w:r w:rsidRPr="00743073">
        <w:rPr>
          <w:rFonts w:ascii="Times New Roman" w:eastAsia="Calibri" w:hAnsi="Times New Roman" w:cs="Times New Roman"/>
          <w:sz w:val="28"/>
          <w:szCs w:val="28"/>
          <w:lang w:eastAsia="ru-RU"/>
        </w:rPr>
        <w:t>ведения о выплатах и об иных вознаграждениях, выплаченных в пользу физического лица, по плательщикам страховых выплат, производящим выплаты в пользу физического лица, применяющим автоматизированную упрощенную систему налогообложения, в том числе подлежащих обложению страховыми выплатами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информация </w:t>
      </w:r>
      <w:proofErr w:type="gramStart"/>
      <w:r w:rsidRPr="00743073">
        <w:rPr>
          <w:rFonts w:ascii="Times New Roman" w:eastAsia="Calibri" w:hAnsi="Times New Roman" w:cs="Times New Roman"/>
          <w:sz w:val="28"/>
          <w:szCs w:val="28"/>
        </w:rPr>
        <w:t>о суммах</w:t>
      </w:r>
      <w:proofErr w:type="gramEnd"/>
      <w:r w:rsidRPr="00743073">
        <w:rPr>
          <w:rFonts w:ascii="Times New Roman" w:eastAsia="Calibri" w:hAnsi="Times New Roman" w:cs="Times New Roman"/>
          <w:sz w:val="28"/>
          <w:szCs w:val="28"/>
        </w:rPr>
        <w:t xml:space="preserve"> выплаченных физическому лицу процентов по вкладам </w:t>
      </w:r>
      <w:r w:rsidRPr="00743073">
        <w:rPr>
          <w:rFonts w:ascii="Times New Roman" w:eastAsia="Calibri" w:hAnsi="Times New Roman" w:cs="Times New Roman"/>
          <w:sz w:val="28"/>
          <w:szCs w:val="28"/>
          <w:lang w:eastAsia="ru-RU"/>
        </w:rPr>
        <w:t xml:space="preserve">(при отсутствии технической возможности на момент запроса документов (сведений) посредством автоматизированной информационной </w:t>
      </w:r>
      <w:r w:rsidRPr="00743073">
        <w:rPr>
          <w:rFonts w:ascii="Times New Roman" w:eastAsia="Calibri" w:hAnsi="Times New Roman" w:cs="Times New Roman"/>
          <w:sz w:val="28"/>
          <w:szCs w:val="28"/>
          <w:lang w:eastAsia="ru-RU"/>
        </w:rPr>
        <w:lastRenderedPageBreak/>
        <w:t>системы межведомственного электронного взаимодействия Ленинградской области документы (сведения) запрашиваются на бумажном носителе);</w:t>
      </w:r>
      <w:r w:rsidRPr="00743073">
        <w:rPr>
          <w:rFonts w:ascii="Times New Roman" w:eastAsia="Calibri" w:hAnsi="Times New Roman" w:cs="Times New Roman"/>
          <w:sz w:val="28"/>
          <w:szCs w:val="28"/>
        </w:rPr>
        <w:t xml:space="preserve">  </w:t>
      </w: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сведения из декларации о доходах физических лиц 3-НДФЛ;</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справка о доходах и налогах физического лица;</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сведения об ИНН физического лица на основании полных паспортных данных;</w:t>
      </w:r>
    </w:p>
    <w:p w:rsidR="00BD7FBE" w:rsidRPr="00743073" w:rsidRDefault="00BD7FBE" w:rsidP="00BD7FB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shd w:val="clear" w:color="auto" w:fill="F7FAFC"/>
          <w:lang w:eastAsia="ru-RU"/>
        </w:rPr>
        <w:t>информация о фактах регистрации транспортных средств и сведений о их владельцах в ФНС России</w:t>
      </w:r>
      <w:r w:rsidRPr="00743073">
        <w:rPr>
          <w:rFonts w:ascii="Times New Roman" w:eastAsia="Times New Roman" w:hAnsi="Times New Roman" w:cs="Times New Roman"/>
          <w:sz w:val="28"/>
          <w:szCs w:val="28"/>
          <w:lang w:eastAsia="ru-RU"/>
        </w:rPr>
        <w:t>;</w:t>
      </w:r>
    </w:p>
    <w:p w:rsidR="00BD7FBE" w:rsidRPr="00743073" w:rsidRDefault="00BD7FBE" w:rsidP="00BD7FB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shd w:val="clear" w:color="auto" w:fill="F7FAFC"/>
          <w:lang w:eastAsia="ru-RU"/>
        </w:rPr>
      </w:pP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7) в органе Федеральной службы судебных приставов:</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сведения о нахождении должника по алиментным обязательствам в исполнительно-процессуальном розыске, в том числе о том, что в месячный срок место нахождения разыскиваемого должника не установлено</w:t>
      </w:r>
      <w:r w:rsidRPr="00743073">
        <w:rPr>
          <w:rFonts w:ascii="Times New Roman" w:eastAsia="Calibri" w:hAnsi="Times New Roman" w:cs="Times New Roman"/>
          <w:sz w:val="28"/>
          <w:szCs w:val="28"/>
          <w:lang w:eastAsia="ru-RU"/>
        </w:rPr>
        <w:t>;</w:t>
      </w:r>
      <w:r w:rsidRPr="00743073">
        <w:rPr>
          <w:rFonts w:ascii="Times New Roman" w:eastAsia="Calibri" w:hAnsi="Times New Roman" w:cs="Times New Roman"/>
          <w:sz w:val="28"/>
          <w:szCs w:val="28"/>
        </w:rPr>
        <w:t xml:space="preserve">  </w:t>
      </w:r>
    </w:p>
    <w:p w:rsidR="00BD7FBE" w:rsidRPr="00743073" w:rsidRDefault="00BD7FBE" w:rsidP="00BD7FBE">
      <w:pPr>
        <w:autoSpaceDE w:val="0"/>
        <w:autoSpaceDN w:val="0"/>
        <w:adjustRightInd w:val="0"/>
        <w:spacing w:after="0" w:line="240" w:lineRule="auto"/>
        <w:ind w:firstLine="708"/>
        <w:jc w:val="both"/>
        <w:outlineLvl w:val="1"/>
        <w:rPr>
          <w:rFonts w:ascii="Calibri" w:eastAsia="Calibri" w:hAnsi="Calibri" w:cs="Calibri"/>
        </w:rPr>
      </w:pPr>
      <w:r w:rsidRPr="00743073">
        <w:rPr>
          <w:rFonts w:ascii="Times New Roman" w:eastAsia="Calibri" w:hAnsi="Times New Roman" w:cs="Times New Roman"/>
          <w:sz w:val="28"/>
          <w:szCs w:val="28"/>
        </w:rPr>
        <w:t>- справка (сведения) об отсутствии выплаты алиментов (о наличии задолженности по выплате), взыскиваемых по решению суда, на содержание несовершеннолетних детей (</w:t>
      </w:r>
      <w:r w:rsidRPr="00743073">
        <w:rPr>
          <w:rFonts w:ascii="Times New Roman" w:eastAsia="Calibri"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справка или постановление судебного пристава-исполнителя о возвращении исполнительного документа взыскателю </w:t>
      </w:r>
      <w:r w:rsidRPr="00743073">
        <w:rPr>
          <w:rFonts w:ascii="Times New Roman" w:eastAsia="Calibri"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743073">
        <w:rPr>
          <w:rFonts w:ascii="Times New Roman" w:eastAsia="Calibri" w:hAnsi="Times New Roman" w:cs="Times New Roman"/>
          <w:sz w:val="28"/>
          <w:szCs w:val="28"/>
        </w:rPr>
        <w:t xml:space="preserve">  </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8) в органе Федеральной службы исполнения наказаний и других соответствующих федеральных органах:</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
    <w:p w:rsidR="00BD7FBE" w:rsidRPr="00743073" w:rsidRDefault="00BD7FBE" w:rsidP="00BD7FBE">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9) в органе Министерства обороны Российской Федерации и подведомственных ему учреждениях:</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сведения о призыве отца ребенка на военную службу с указанием воинского звания и срока окончания службы по призыву </w:t>
      </w:r>
      <w:r w:rsidRPr="00743073">
        <w:rPr>
          <w:rFonts w:ascii="Times New Roman" w:eastAsia="Calibri" w:hAnsi="Times New Roman" w:cs="Times New Roman"/>
          <w:sz w:val="28"/>
          <w:szCs w:val="28"/>
          <w:lang w:eastAsia="ru-RU"/>
        </w:rPr>
        <w:t>(при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743073">
        <w:rPr>
          <w:rFonts w:ascii="Times New Roman" w:eastAsia="Calibri" w:hAnsi="Times New Roman" w:cs="Times New Roman"/>
          <w:sz w:val="28"/>
          <w:szCs w:val="28"/>
        </w:rPr>
        <w:t xml:space="preserve">  </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сведения об учебе отца ребенка, с указанием срока окончания службы по призыву </w:t>
      </w:r>
      <w:r w:rsidRPr="00743073">
        <w:rPr>
          <w:rFonts w:ascii="Times New Roman" w:eastAsia="Calibri" w:hAnsi="Times New Roman" w:cs="Times New Roman"/>
          <w:sz w:val="28"/>
          <w:szCs w:val="28"/>
          <w:lang w:eastAsia="ru-RU"/>
        </w:rPr>
        <w:t xml:space="preserve">(при отсутствии технической возможности на момент запроса </w:t>
      </w:r>
      <w:r w:rsidRPr="00743073">
        <w:rPr>
          <w:rFonts w:ascii="Times New Roman" w:eastAsia="Calibri" w:hAnsi="Times New Roman" w:cs="Times New Roman"/>
          <w:sz w:val="28"/>
          <w:szCs w:val="28"/>
          <w:lang w:eastAsia="ru-RU"/>
        </w:rPr>
        <w:lastRenderedPageBreak/>
        <w:t>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r w:rsidRPr="00743073">
        <w:rPr>
          <w:rFonts w:ascii="Times New Roman" w:eastAsia="Calibri" w:hAnsi="Times New Roman" w:cs="Times New Roman"/>
          <w:sz w:val="28"/>
          <w:szCs w:val="28"/>
        </w:rPr>
        <w:t xml:space="preserve">  </w:t>
      </w:r>
    </w:p>
    <w:p w:rsidR="00BD7FBE" w:rsidRPr="00743073" w:rsidRDefault="00BD7FBE" w:rsidP="00BD7FBE">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10) в комитете экономического развития и инвестиционной деятельности Ленинградской области:</w:t>
      </w:r>
    </w:p>
    <w:p w:rsidR="00BD7FBE" w:rsidRPr="00743073" w:rsidRDefault="00BD7FBE" w:rsidP="00BD7FBE">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 жилищный документ;</w:t>
      </w:r>
    </w:p>
    <w:p w:rsidR="00BD7FBE" w:rsidRPr="00743073" w:rsidRDefault="00BD7FBE" w:rsidP="00BD7FBE">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rPr>
        <w:t>11) в Федеральной службе государственной регистрации, кадастра и картографии:</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выписка из Единого государственного реестра недвижимости о правах отдельного лица на имевшиеся (имеющиеся) у него объекты недвижимости (действительна в течение одного месяца с момента представления, представляется на заявителя и каждого из членов его семьи по Российской Федерации);</w:t>
      </w:r>
    </w:p>
    <w:p w:rsidR="00BD7FBE" w:rsidRPr="00743073" w:rsidRDefault="00BD7FBE" w:rsidP="00BD7FBE">
      <w:pPr>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lang w:eastAsia="ru-RU"/>
        </w:rPr>
        <w:t xml:space="preserve">12) </w:t>
      </w:r>
      <w:r w:rsidRPr="00743073">
        <w:rPr>
          <w:rFonts w:ascii="Times New Roman" w:eastAsia="Calibri" w:hAnsi="Times New Roman" w:cs="Times New Roman"/>
          <w:sz w:val="28"/>
          <w:szCs w:val="28"/>
        </w:rPr>
        <w:t xml:space="preserve">в </w:t>
      </w:r>
      <w:proofErr w:type="gramStart"/>
      <w:r w:rsidRPr="00743073">
        <w:rPr>
          <w:rFonts w:ascii="Times New Roman" w:eastAsia="Calibri" w:hAnsi="Times New Roman" w:cs="Times New Roman"/>
          <w:sz w:val="28"/>
          <w:szCs w:val="28"/>
        </w:rPr>
        <w:t>органах  государственной</w:t>
      </w:r>
      <w:proofErr w:type="gramEnd"/>
      <w:r w:rsidRPr="00743073">
        <w:rPr>
          <w:rFonts w:ascii="Times New Roman" w:eastAsia="Calibri" w:hAnsi="Times New Roman" w:cs="Times New Roman"/>
          <w:sz w:val="28"/>
          <w:szCs w:val="28"/>
        </w:rPr>
        <w:t xml:space="preserve"> власти Российской Федерации, органах государственной власти Ленинградской области или органах местного самоуправления Ленинградской области:</w:t>
      </w:r>
    </w:p>
    <w:p w:rsidR="00BD7FBE" w:rsidRPr="00743073" w:rsidRDefault="00BD7FBE" w:rsidP="00BD7FBE">
      <w:pPr>
        <w:spacing w:after="0" w:line="240" w:lineRule="auto"/>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rPr>
        <w:t xml:space="preserve">  </w:t>
      </w:r>
      <w:r w:rsidRPr="00743073">
        <w:rPr>
          <w:rFonts w:ascii="Times New Roman" w:eastAsia="Calibri" w:hAnsi="Times New Roman" w:cs="Times New Roman"/>
          <w:sz w:val="28"/>
          <w:szCs w:val="28"/>
        </w:rPr>
        <w:tab/>
        <w:t xml:space="preserve">- </w:t>
      </w:r>
      <w:r w:rsidRPr="00743073">
        <w:rPr>
          <w:rFonts w:ascii="Times New Roman" w:eastAsia="Calibri" w:hAnsi="Times New Roman" w:cs="Times New Roman"/>
          <w:sz w:val="28"/>
          <w:szCs w:val="28"/>
          <w:lang w:eastAsia="ru-RU"/>
        </w:rPr>
        <w:t xml:space="preserve">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Pr="00743073">
        <w:rPr>
          <w:rFonts w:ascii="Times New Roman" w:eastAsia="Calibri" w:hAnsi="Times New Roman" w:cs="Times New Roman"/>
          <w:sz w:val="28"/>
          <w:szCs w:val="28"/>
          <w:lang w:eastAsia="ru-RU"/>
        </w:rPr>
        <w:t>пп</w:t>
      </w:r>
      <w:proofErr w:type="spellEnd"/>
      <w:r w:rsidRPr="00743073">
        <w:rPr>
          <w:rFonts w:ascii="Times New Roman" w:eastAsia="Calibri" w:hAnsi="Times New Roman" w:cs="Times New Roman"/>
          <w:sz w:val="28"/>
          <w:szCs w:val="28"/>
          <w:lang w:eastAsia="ru-RU"/>
        </w:rPr>
        <w:t xml:space="preserve">. 1 п. 2 ст. 57 Жилищного кодекса РФ) (при отсутствии технической возможности на момент запроса документов (сведений)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 </w:t>
      </w:r>
    </w:p>
    <w:p w:rsidR="00BD7FBE" w:rsidRPr="00743073" w:rsidRDefault="00BD7FBE" w:rsidP="00BD7FBE">
      <w:pPr>
        <w:spacing w:after="0" w:line="240" w:lineRule="auto"/>
        <w:ind w:firstLine="708"/>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договор коммерческого найма, ордер, решение о предоставлении жилого помещения по договору социального найма);</w:t>
      </w:r>
    </w:p>
    <w:p w:rsidR="00BD7FBE" w:rsidRPr="00743073" w:rsidRDefault="00BD7FBE" w:rsidP="00BD7FBE">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743073">
        <w:rPr>
          <w:rFonts w:ascii="Times New Roman" w:eastAsia="Calibri" w:hAnsi="Times New Roman" w:cs="Times New Roman"/>
          <w:sz w:val="28"/>
          <w:szCs w:val="28"/>
          <w:lang w:eastAsia="ru-RU"/>
        </w:rPr>
        <w:t>- сведения из филиала ГУП «</w:t>
      </w:r>
      <w:proofErr w:type="spellStart"/>
      <w:r w:rsidRPr="00743073">
        <w:rPr>
          <w:rFonts w:ascii="Times New Roman" w:eastAsia="Calibri" w:hAnsi="Times New Roman" w:cs="Times New Roman"/>
          <w:sz w:val="28"/>
          <w:szCs w:val="28"/>
          <w:lang w:eastAsia="ru-RU"/>
        </w:rPr>
        <w:t>Леноблинвентаризация</w:t>
      </w:r>
      <w:proofErr w:type="spellEnd"/>
      <w:r w:rsidRPr="00743073">
        <w:rPr>
          <w:rFonts w:ascii="Times New Roman" w:eastAsia="Calibri" w:hAnsi="Times New Roman" w:cs="Times New Roman"/>
          <w:sz w:val="28"/>
          <w:szCs w:val="28"/>
          <w:lang w:eastAsia="ru-RU"/>
        </w:rPr>
        <w:t>»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(представляется на заявителя и каждого из членов его семьи) (п</w:t>
      </w:r>
      <w:r w:rsidRPr="00743073">
        <w:rPr>
          <w:rFonts w:ascii="Times New Roman" w:eastAsia="Calibri" w:hAnsi="Times New Roman" w:cs="Times New Roman"/>
          <w:bCs/>
          <w:sz w:val="28"/>
          <w:szCs w:val="28"/>
        </w:rPr>
        <w:t xml:space="preserve">ри отсутствии технической возможности на момент запроса документов (сведений), указанных в настоящем подпункте, </w:t>
      </w:r>
      <w:r w:rsidRPr="00743073">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743073">
        <w:rPr>
          <w:rFonts w:ascii="Times New Roman" w:eastAsia="Calibri" w:hAnsi="Times New Roman" w:cs="Times New Roman"/>
          <w:bCs/>
          <w:sz w:val="28"/>
          <w:szCs w:val="28"/>
        </w:rPr>
        <w:t>д</w:t>
      </w:r>
      <w:r w:rsidRPr="00743073">
        <w:rPr>
          <w:rFonts w:ascii="Times New Roman" w:eastAsia="Calibri" w:hAnsi="Times New Roman" w:cs="Times New Roman"/>
          <w:sz w:val="28"/>
          <w:szCs w:val="28"/>
        </w:rPr>
        <w:t>окументы (сведения) запрашиваются  на бумажном носителе).</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2.7.1. Заявитель вправе представить документы (сведения), указанные в пункте 2.7 настоящего регламента, по собственной инициативе.</w:t>
      </w:r>
      <w:ins w:id="3" w:author="Олеся Евгеньевна Кравцова" w:date="2022-02-16T12:06:00Z">
        <w:r w:rsidRPr="00743073">
          <w:rPr>
            <w:rFonts w:ascii="Times New Roman" w:eastAsia="Calibri" w:hAnsi="Times New Roman" w:cs="Times New Roman"/>
            <w:sz w:val="28"/>
            <w:szCs w:val="28"/>
            <w:lang w:eastAsia="ru-RU"/>
          </w:rPr>
          <w:t xml:space="preserve"> </w:t>
        </w:r>
      </w:ins>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2.7.2. При предоставлении муниципальной услуги запрещается требовать от заявителя:</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743073">
          <w:rPr>
            <w:rFonts w:ascii="Times New Roman" w:eastAsia="Calibri" w:hAnsi="Times New Roman" w:cs="Times New Roman"/>
            <w:sz w:val="28"/>
            <w:szCs w:val="28"/>
            <w:lang w:eastAsia="ru-RU"/>
          </w:rPr>
          <w:t>части 6 статьи 7</w:t>
        </w:r>
      </w:hyperlink>
      <w:r w:rsidRPr="00743073">
        <w:rPr>
          <w:rFonts w:ascii="Times New Roman" w:eastAsia="Calibri" w:hAnsi="Times New Roman" w:cs="Times New Roman"/>
          <w:sz w:val="28"/>
          <w:szCs w:val="28"/>
          <w:lang w:eastAsia="ru-RU"/>
        </w:rPr>
        <w:t xml:space="preserve"> Федерального закона от 27 июля 2010 года № 210-ФЗ;</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0" w:history="1">
        <w:r w:rsidRPr="00743073">
          <w:rPr>
            <w:rFonts w:ascii="Times New Roman" w:eastAsia="Calibri" w:hAnsi="Times New Roman" w:cs="Times New Roman"/>
            <w:sz w:val="28"/>
            <w:szCs w:val="28"/>
            <w:lang w:eastAsia="ru-RU"/>
          </w:rPr>
          <w:t>части 1 статьи 9</w:t>
        </w:r>
      </w:hyperlink>
      <w:r w:rsidRPr="00743073">
        <w:rPr>
          <w:rFonts w:ascii="Times New Roman" w:eastAsia="Calibri" w:hAnsi="Times New Roman" w:cs="Times New Roman"/>
          <w:sz w:val="28"/>
          <w:szCs w:val="28"/>
          <w:lang w:eastAsia="ru-RU"/>
        </w:rPr>
        <w:t xml:space="preserve"> Федерального закона № 210-ФЗ;</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743073">
          <w:rPr>
            <w:rFonts w:ascii="Times New Roman" w:eastAsia="Calibri" w:hAnsi="Times New Roman" w:cs="Times New Roman"/>
            <w:sz w:val="28"/>
            <w:szCs w:val="28"/>
            <w:lang w:eastAsia="ru-RU"/>
          </w:rPr>
          <w:t>пунктом 4 части 1 статьи 7</w:t>
        </w:r>
      </w:hyperlink>
      <w:r w:rsidRPr="00743073">
        <w:rPr>
          <w:rFonts w:ascii="Times New Roman" w:eastAsia="Calibri" w:hAnsi="Times New Roman" w:cs="Times New Roman"/>
          <w:sz w:val="28"/>
          <w:szCs w:val="28"/>
          <w:lang w:eastAsia="ru-RU"/>
        </w:rPr>
        <w:t xml:space="preserve"> Федерального закона № 210-ФЗ.</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743073">
          <w:rPr>
            <w:rFonts w:ascii="Times New Roman" w:eastAsia="Calibri" w:hAnsi="Times New Roman" w:cs="Times New Roman"/>
            <w:sz w:val="28"/>
            <w:szCs w:val="28"/>
            <w:lang w:eastAsia="ru-RU"/>
          </w:rPr>
          <w:t>пунктом 7.2 части 1 статьи 16</w:t>
        </w:r>
      </w:hyperlink>
      <w:r w:rsidRPr="00743073">
        <w:rPr>
          <w:rFonts w:ascii="Times New Roman" w:eastAsia="Calibri"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2.7.3. При наступлении событий, являющихся основанием для предоставления муниципальной услуги, ОМСУ/Организация, предоставляющая муниципальную услугу, вправе:</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w:t>
      </w:r>
      <w:r w:rsidRPr="00743073">
        <w:rPr>
          <w:rFonts w:ascii="Times New Roman" w:eastAsia="Calibri" w:hAnsi="Times New Roman" w:cs="Times New Roman"/>
          <w:sz w:val="28"/>
          <w:szCs w:val="28"/>
          <w:lang w:eastAsia="ru-RU"/>
        </w:rPr>
        <w:lastRenderedPageBreak/>
        <w:t>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D7FBE" w:rsidRPr="00743073" w:rsidRDefault="00BD7FBE" w:rsidP="00BD7FB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D7FBE" w:rsidRPr="00743073" w:rsidRDefault="00BD7FBE" w:rsidP="00BD7FB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43073">
        <w:rPr>
          <w:rFonts w:ascii="Times New Roman" w:eastAsia="Times New Roman" w:hAnsi="Times New Roman" w:cs="Times New Roman"/>
          <w:b/>
          <w:bCs/>
          <w:sz w:val="28"/>
          <w:szCs w:val="28"/>
          <w:lang w:eastAsia="ru-RU"/>
        </w:rPr>
        <w:t>Исчерпывающий перечень оснований для приостановления</w:t>
      </w:r>
    </w:p>
    <w:p w:rsidR="00BD7FBE" w:rsidRPr="00743073" w:rsidRDefault="00BD7FBE" w:rsidP="00BD7FB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43073">
        <w:rPr>
          <w:rFonts w:ascii="Times New Roman" w:eastAsia="Times New Roman" w:hAnsi="Times New Roman" w:cs="Times New Roman"/>
          <w:b/>
          <w:bCs/>
          <w:sz w:val="28"/>
          <w:szCs w:val="28"/>
          <w:lang w:eastAsia="ru-RU"/>
        </w:rPr>
        <w:t>предоставления муниципальной услуги с указанием допустимых</w:t>
      </w:r>
    </w:p>
    <w:p w:rsidR="00BD7FBE" w:rsidRPr="00743073" w:rsidRDefault="00BD7FBE" w:rsidP="00BD7FB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43073">
        <w:rPr>
          <w:rFonts w:ascii="Times New Roman" w:eastAsia="Times New Roman" w:hAnsi="Times New Roman" w:cs="Times New Roman"/>
          <w:b/>
          <w:bCs/>
          <w:sz w:val="28"/>
          <w:szCs w:val="28"/>
          <w:lang w:eastAsia="ru-RU"/>
        </w:rPr>
        <w:t>сроков приостановления в случае, если возможность</w:t>
      </w:r>
    </w:p>
    <w:p w:rsidR="00BD7FBE" w:rsidRPr="00743073" w:rsidRDefault="00BD7FBE" w:rsidP="00BD7FB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43073">
        <w:rPr>
          <w:rFonts w:ascii="Times New Roman" w:eastAsia="Times New Roman" w:hAnsi="Times New Roman" w:cs="Times New Roman"/>
          <w:b/>
          <w:bCs/>
          <w:sz w:val="28"/>
          <w:szCs w:val="28"/>
          <w:lang w:eastAsia="ru-RU"/>
        </w:rPr>
        <w:t>приостановления предоставления муниципальной услуги</w:t>
      </w:r>
    </w:p>
    <w:p w:rsidR="00BD7FBE" w:rsidRPr="00743073" w:rsidRDefault="00BD7FBE" w:rsidP="00BD7FB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43073">
        <w:rPr>
          <w:rFonts w:ascii="Times New Roman" w:eastAsia="Times New Roman" w:hAnsi="Times New Roman" w:cs="Times New Roman"/>
          <w:b/>
          <w:bCs/>
          <w:sz w:val="28"/>
          <w:szCs w:val="28"/>
          <w:lang w:eastAsia="ru-RU"/>
        </w:rPr>
        <w:t>предусмотрена действующим законодательством</w:t>
      </w: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D7FBE" w:rsidRPr="00743073" w:rsidRDefault="00BD7FBE" w:rsidP="00BD7FB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2.8. Основания для приостановления предоставления муниципальной услуги. </w:t>
      </w:r>
    </w:p>
    <w:p w:rsidR="00BD7FBE" w:rsidRPr="00743073" w:rsidRDefault="00BD7FBE" w:rsidP="00BD7FBE">
      <w:pPr>
        <w:tabs>
          <w:tab w:val="left" w:pos="142"/>
          <w:tab w:val="left" w:pos="284"/>
        </w:tabs>
        <w:spacing w:after="0" w:line="240" w:lineRule="auto"/>
        <w:ind w:firstLine="426"/>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Основанием для приостановления предоставления </w:t>
      </w:r>
      <w:r w:rsidRPr="00743073">
        <w:rPr>
          <w:rFonts w:ascii="Times New Roman" w:eastAsia="Calibri" w:hAnsi="Times New Roman" w:cs="Times New Roman"/>
          <w:sz w:val="28"/>
          <w:szCs w:val="28"/>
          <w:lang w:eastAsia="ru-RU"/>
        </w:rPr>
        <w:t>муниципальной</w:t>
      </w:r>
      <w:r w:rsidRPr="00743073">
        <w:rPr>
          <w:rFonts w:ascii="Times New Roman" w:eastAsia="Calibri" w:hAnsi="Times New Roman" w:cs="Times New Roman"/>
          <w:sz w:val="28"/>
          <w:szCs w:val="28"/>
        </w:rPr>
        <w:t xml:space="preserve"> услуги является не поступление в ОМСУ ответа на межведомственный запрос по истечении 5 рабочих дней, следующих за днем направления соответствующего запроса ОМСУ/Организация посредством автоматизированной информационной системы межведомственного электронного взаимодействия Ленинградской области (далее – АИС "</w:t>
      </w:r>
      <w:proofErr w:type="spellStart"/>
      <w:r w:rsidRPr="00743073">
        <w:rPr>
          <w:rFonts w:ascii="Times New Roman" w:eastAsia="Calibri" w:hAnsi="Times New Roman" w:cs="Times New Roman"/>
          <w:sz w:val="28"/>
          <w:szCs w:val="28"/>
        </w:rPr>
        <w:t>Межвед</w:t>
      </w:r>
      <w:proofErr w:type="spellEnd"/>
      <w:r w:rsidRPr="00743073">
        <w:rPr>
          <w:rFonts w:ascii="Times New Roman" w:eastAsia="Calibri" w:hAnsi="Times New Roman" w:cs="Times New Roman"/>
          <w:sz w:val="28"/>
          <w:szCs w:val="28"/>
        </w:rPr>
        <w:t xml:space="preserve"> ЛО").</w:t>
      </w:r>
    </w:p>
    <w:p w:rsidR="00BD7FBE" w:rsidRPr="00743073" w:rsidRDefault="00BD7FBE" w:rsidP="00BD7FBE">
      <w:pPr>
        <w:tabs>
          <w:tab w:val="left" w:pos="142"/>
          <w:tab w:val="left" w:pos="284"/>
        </w:tabs>
        <w:spacing w:after="0" w:line="240" w:lineRule="auto"/>
        <w:ind w:firstLine="426"/>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При </w:t>
      </w:r>
      <w:proofErr w:type="spellStart"/>
      <w:r w:rsidRPr="00743073">
        <w:rPr>
          <w:rFonts w:ascii="Times New Roman" w:eastAsia="Calibri" w:hAnsi="Times New Roman" w:cs="Times New Roman"/>
          <w:sz w:val="28"/>
          <w:szCs w:val="28"/>
        </w:rPr>
        <w:t>непоступлении</w:t>
      </w:r>
      <w:proofErr w:type="spellEnd"/>
      <w:r w:rsidRPr="00743073">
        <w:rPr>
          <w:rFonts w:ascii="Times New Roman" w:eastAsia="Calibri" w:hAnsi="Times New Roman" w:cs="Times New Roman"/>
          <w:sz w:val="28"/>
          <w:szCs w:val="28"/>
        </w:rPr>
        <w:t xml:space="preserve"> в указанный срок запрашиваемых документов (сведений) должностное лицо ОМСУ/Организация, ответственное за подготовку решения о назначении (об отказе в назначении) муниципальной услуги, готовит уведомление о приостановлении предоставления муниципальной услуги по форме согласно приложению № 6 к настоящему регламенту, согласовывает его и подписывает у главы ОМСУ/Организации.</w:t>
      </w:r>
    </w:p>
    <w:p w:rsidR="00BD7FBE" w:rsidRPr="00743073" w:rsidRDefault="00BD7FBE" w:rsidP="00BD7FBE">
      <w:pPr>
        <w:tabs>
          <w:tab w:val="left" w:pos="142"/>
          <w:tab w:val="left" w:pos="284"/>
        </w:tabs>
        <w:spacing w:after="0" w:line="240" w:lineRule="auto"/>
        <w:ind w:firstLine="426"/>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Срок подготовки и направления заявителю уведомления не должен превышать 2 рабочих дней со дня истечения 5 рабочих дней, следующих за днем направления соответствующего запроса.</w:t>
      </w:r>
    </w:p>
    <w:p w:rsidR="00BD7FBE" w:rsidRPr="00743073" w:rsidRDefault="00BD7FBE" w:rsidP="00BD7FBE">
      <w:pPr>
        <w:tabs>
          <w:tab w:val="left" w:pos="142"/>
          <w:tab w:val="left" w:pos="284"/>
        </w:tabs>
        <w:spacing w:after="0" w:line="240" w:lineRule="auto"/>
        <w:ind w:firstLine="426"/>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Предоставление услуги приостанавливается не более чем на 30 календарный дней.</w:t>
      </w:r>
    </w:p>
    <w:p w:rsidR="00BD7FBE" w:rsidRPr="00743073" w:rsidRDefault="00BD7FBE" w:rsidP="00BD7FBE">
      <w:pPr>
        <w:tabs>
          <w:tab w:val="left" w:pos="142"/>
          <w:tab w:val="left" w:pos="284"/>
        </w:tabs>
        <w:spacing w:after="0" w:line="240" w:lineRule="auto"/>
        <w:ind w:firstLine="426"/>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Должностное лицо, ответственное за делопроизводство, направляет заявителю уведомление в электронной форме через АИС "</w:t>
      </w:r>
      <w:proofErr w:type="spellStart"/>
      <w:r w:rsidRPr="00743073">
        <w:rPr>
          <w:rFonts w:ascii="Times New Roman" w:eastAsia="Calibri" w:hAnsi="Times New Roman" w:cs="Times New Roman"/>
          <w:sz w:val="28"/>
          <w:szCs w:val="28"/>
        </w:rPr>
        <w:t>Межвед</w:t>
      </w:r>
      <w:proofErr w:type="spellEnd"/>
      <w:r w:rsidRPr="00743073">
        <w:rPr>
          <w:rFonts w:ascii="Times New Roman" w:eastAsia="Calibri" w:hAnsi="Times New Roman" w:cs="Times New Roman"/>
          <w:sz w:val="28"/>
          <w:szCs w:val="28"/>
        </w:rPr>
        <w:t xml:space="preserve"> ЛО</w:t>
      </w:r>
      <w:proofErr w:type="gramStart"/>
      <w:r w:rsidRPr="00743073">
        <w:rPr>
          <w:rFonts w:ascii="Times New Roman" w:eastAsia="Calibri" w:hAnsi="Times New Roman" w:cs="Times New Roman"/>
          <w:sz w:val="28"/>
          <w:szCs w:val="28"/>
        </w:rPr>
        <w:t>",  либо</w:t>
      </w:r>
      <w:proofErr w:type="gramEnd"/>
      <w:r w:rsidRPr="00743073">
        <w:rPr>
          <w:rFonts w:ascii="Times New Roman" w:eastAsia="Calibri" w:hAnsi="Times New Roman" w:cs="Times New Roman"/>
          <w:sz w:val="28"/>
          <w:szCs w:val="28"/>
        </w:rPr>
        <w:t xml:space="preserve"> в личный кабинет заявителя на ПГУ/ЕПГУ.</w:t>
      </w:r>
    </w:p>
    <w:p w:rsidR="00BD7FBE" w:rsidRPr="00743073" w:rsidRDefault="00BD7FBE" w:rsidP="00BD7FBE">
      <w:pPr>
        <w:tabs>
          <w:tab w:val="left" w:pos="142"/>
          <w:tab w:val="left" w:pos="284"/>
        </w:tabs>
        <w:spacing w:after="0" w:line="240" w:lineRule="auto"/>
        <w:ind w:firstLine="426"/>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регламента, со дня их поступления в ОМСУ/Организации.</w:t>
      </w:r>
    </w:p>
    <w:p w:rsidR="00BD7FBE" w:rsidRPr="00743073" w:rsidRDefault="00BD7FBE" w:rsidP="00BD7FBE">
      <w:pPr>
        <w:tabs>
          <w:tab w:val="left" w:pos="142"/>
          <w:tab w:val="left" w:pos="284"/>
        </w:tabs>
        <w:spacing w:after="0" w:line="240" w:lineRule="auto"/>
        <w:ind w:firstLine="426"/>
        <w:jc w:val="center"/>
        <w:rPr>
          <w:rFonts w:ascii="Times New Roman" w:eastAsia="Calibri" w:hAnsi="Times New Roman" w:cs="Times New Roman"/>
          <w:sz w:val="28"/>
          <w:szCs w:val="28"/>
        </w:rPr>
      </w:pPr>
      <w:r w:rsidRPr="00743073">
        <w:rPr>
          <w:rFonts w:ascii="Times New Roman" w:eastAsia="Times New Roman"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BD7FBE" w:rsidRPr="00743073" w:rsidRDefault="00BD7FBE" w:rsidP="00BD7FBE">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743073">
        <w:rPr>
          <w:rFonts w:ascii="Times New Roman" w:eastAsia="Calibri" w:hAnsi="Times New Roman" w:cs="Times New Roman"/>
          <w:sz w:val="28"/>
          <w:szCs w:val="28"/>
          <w:lang w:eastAsia="ru-RU"/>
        </w:rPr>
        <w:t xml:space="preserve">2.9. </w:t>
      </w:r>
      <w:r w:rsidRPr="00743073">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BD7FBE" w:rsidRPr="00743073" w:rsidRDefault="00BD7FBE" w:rsidP="00BD7FB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sz w:val="28"/>
          <w:szCs w:val="28"/>
          <w:lang w:eastAsia="ru-RU"/>
        </w:rPr>
        <w:t xml:space="preserve">1) </w:t>
      </w:r>
      <w:proofErr w:type="gramStart"/>
      <w:r w:rsidRPr="00743073">
        <w:rPr>
          <w:rFonts w:ascii="Times New Roman" w:eastAsia="Times New Roman" w:hAnsi="Times New Roman" w:cs="Times New Roman"/>
          <w:sz w:val="28"/>
          <w:szCs w:val="28"/>
          <w:lang w:eastAsia="ru-RU"/>
        </w:rPr>
        <w:t xml:space="preserve">заявление </w:t>
      </w:r>
      <w:r w:rsidRPr="00743073">
        <w:rPr>
          <w:rFonts w:ascii="Times New Roman" w:eastAsia="Times New Roman" w:hAnsi="Times New Roman" w:cs="Times New Roman"/>
          <w:color w:val="000000"/>
          <w:sz w:val="28"/>
          <w:szCs w:val="28"/>
          <w:lang w:eastAsia="ru-RU"/>
        </w:rPr>
        <w:t xml:space="preserve"> подано</w:t>
      </w:r>
      <w:proofErr w:type="gramEnd"/>
      <w:r w:rsidRPr="00743073">
        <w:rPr>
          <w:rFonts w:ascii="Times New Roman" w:eastAsia="Times New Roman" w:hAnsi="Times New Roman" w:cs="Times New Roman"/>
          <w:color w:val="000000"/>
          <w:sz w:val="28"/>
          <w:szCs w:val="28"/>
          <w:lang w:eastAsia="ru-RU"/>
        </w:rPr>
        <w:t xml:space="preserve"> в ОМСУ/организацию, в полномочия которых не входит предоставление муниципальной услуги; </w:t>
      </w:r>
    </w:p>
    <w:p w:rsidR="00BD7FBE" w:rsidRPr="00743073" w:rsidRDefault="00BD7FBE" w:rsidP="00BD7FBE">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color w:val="000000"/>
          <w:sz w:val="28"/>
          <w:szCs w:val="28"/>
          <w:lang w:eastAsia="ru-RU"/>
        </w:rPr>
        <w:lastRenderedPageBreak/>
        <w:t>2) з</w:t>
      </w:r>
      <w:r w:rsidRPr="00743073">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BD7FBE" w:rsidRPr="00743073" w:rsidRDefault="00BD7FBE" w:rsidP="00BD7F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3)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D7FBE" w:rsidRPr="00743073" w:rsidRDefault="00BD7FBE" w:rsidP="00BD7FB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sz w:val="28"/>
          <w:szCs w:val="28"/>
          <w:lang w:eastAsia="ru-RU"/>
        </w:rPr>
        <w:t xml:space="preserve">4) </w:t>
      </w:r>
      <w:r w:rsidRPr="00743073">
        <w:rPr>
          <w:rFonts w:ascii="Times New Roman" w:eastAsia="Times New Roman" w:hAnsi="Times New Roman" w:cs="Times New Roman"/>
          <w:color w:val="000000"/>
          <w:sz w:val="28"/>
          <w:szCs w:val="28"/>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BD7FBE" w:rsidRPr="00743073" w:rsidRDefault="00BD7FBE" w:rsidP="00BD7FB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color w:val="000000"/>
          <w:sz w:val="28"/>
          <w:szCs w:val="28"/>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6) представленные заявителем документы не отвечают требованиям, установленным административным регламентом.</w:t>
      </w:r>
    </w:p>
    <w:p w:rsidR="00BD7FBE" w:rsidRPr="00743073" w:rsidRDefault="00BD7FBE" w:rsidP="00BD7FBE">
      <w:pPr>
        <w:autoSpaceDE w:val="0"/>
        <w:autoSpaceDN w:val="0"/>
        <w:adjustRightInd w:val="0"/>
        <w:spacing w:after="0" w:line="240" w:lineRule="auto"/>
        <w:ind w:firstLine="540"/>
        <w:jc w:val="center"/>
        <w:rPr>
          <w:rFonts w:ascii="Times New Roman" w:eastAsia="Calibri" w:hAnsi="Times New Roman" w:cs="Times New Roman"/>
          <w:b/>
          <w:sz w:val="28"/>
          <w:szCs w:val="28"/>
        </w:rPr>
      </w:pPr>
      <w:r w:rsidRPr="00743073">
        <w:rPr>
          <w:rFonts w:ascii="Times New Roman" w:eastAsia="Calibri" w:hAnsi="Times New Roman" w:cs="Times New Roman"/>
          <w:b/>
          <w:sz w:val="28"/>
          <w:szCs w:val="28"/>
        </w:rPr>
        <w:t>Исчерпывающий перечень оснований для отказа в предоставлении муниципальной услуги</w:t>
      </w:r>
    </w:p>
    <w:p w:rsidR="00BD7FBE" w:rsidRPr="00743073" w:rsidRDefault="00BD7FBE" w:rsidP="00BD7FBE">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743073">
        <w:rPr>
          <w:rFonts w:ascii="Times New Roman" w:eastAsia="Calibri" w:hAnsi="Times New Roman" w:cs="Times New Roman"/>
          <w:sz w:val="28"/>
          <w:szCs w:val="28"/>
        </w:rPr>
        <w:t xml:space="preserve">2.10. </w:t>
      </w:r>
      <w:r w:rsidRPr="00743073">
        <w:rPr>
          <w:rFonts w:ascii="Times New Roman" w:eastAsia="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BD7FBE" w:rsidRPr="00743073" w:rsidRDefault="00BD7FBE" w:rsidP="00BD7FBE">
      <w:pPr>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43073">
        <w:rPr>
          <w:rFonts w:ascii="Times New Roman" w:eastAsia="Times New Roman" w:hAnsi="Times New Roman" w:cs="Times New Roman"/>
          <w:sz w:val="28"/>
          <w:szCs w:val="28"/>
          <w:lang w:eastAsia="ru-RU"/>
        </w:rPr>
        <w:t xml:space="preserve">1) </w:t>
      </w:r>
      <w:r w:rsidRPr="00743073">
        <w:rPr>
          <w:rFonts w:ascii="Times New Roman" w:eastAsia="Calibri" w:hAnsi="Times New Roman" w:cs="Times New Roman"/>
          <w:sz w:val="28"/>
          <w:szCs w:val="28"/>
        </w:rPr>
        <w:t>не представлены документы, подтверждающие право соответствующих граждан состоять на учете в качестве нуждающихся в жилых помещениях, обязанность по предоставлению которых возложена на заявителя;</w:t>
      </w:r>
    </w:p>
    <w:p w:rsidR="00BD7FBE" w:rsidRPr="00743073" w:rsidRDefault="00BD7FBE" w:rsidP="00BD7FBE">
      <w:pPr>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2)</w:t>
      </w:r>
      <w:r w:rsidRPr="00743073">
        <w:rPr>
          <w:rFonts w:ascii="Times New Roman" w:eastAsia="Calibri" w:hAnsi="Times New Roman" w:cs="Times New Roman"/>
          <w:sz w:val="28"/>
          <w:szCs w:val="28"/>
        </w:rPr>
        <w:tab/>
        <w:t xml:space="preserve">представлены документы, которые не подтверждают право соответствующих граждан состоять на учете в качестве нуждающихся в жилых помещениях </w:t>
      </w:r>
    </w:p>
    <w:p w:rsidR="00BD7FBE" w:rsidRPr="00743073" w:rsidRDefault="00BD7FBE" w:rsidP="00BD7FBE">
      <w:p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rPr>
        <w:t>3)</w:t>
      </w:r>
      <w:r w:rsidRPr="00743073">
        <w:rPr>
          <w:rFonts w:ascii="Times New Roman" w:eastAsia="Calibri" w:hAnsi="Times New Roman" w:cs="Times New Roman"/>
          <w:sz w:val="28"/>
          <w:szCs w:val="28"/>
        </w:rPr>
        <w:tab/>
      </w:r>
      <w:r w:rsidRPr="00743073">
        <w:rPr>
          <w:rFonts w:ascii="Times New Roman" w:eastAsia="Calibri" w:hAnsi="Times New Roman" w:cs="Times New Roman"/>
          <w:sz w:val="28"/>
          <w:szCs w:val="28"/>
          <w:lang w:eastAsia="ru-RU"/>
        </w:rPr>
        <w:t xml:space="preserve">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 </w:t>
      </w:r>
    </w:p>
    <w:p w:rsidR="00BD7FBE" w:rsidRPr="00743073" w:rsidRDefault="00BD7FBE" w:rsidP="00BD7FBE">
      <w:pPr>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rPr>
        <w:t>4)</w:t>
      </w:r>
      <w:r w:rsidRPr="00743073">
        <w:rPr>
          <w:rFonts w:ascii="Times New Roman" w:eastAsia="Calibri" w:hAnsi="Times New Roman" w:cs="Times New Roman"/>
          <w:sz w:val="28"/>
          <w:szCs w:val="28"/>
          <w:lang w:eastAsia="ru-RU"/>
        </w:rPr>
        <w:t xml:space="preserve"> ответ органа государственной власти или органа местного самоуправления</w:t>
      </w:r>
      <w:ins w:id="4" w:author="Олеся Евгеньевна Кравцова" w:date="2022-02-16T11:51:00Z">
        <w:r w:rsidRPr="00743073">
          <w:rPr>
            <w:rFonts w:ascii="Times New Roman" w:eastAsia="Calibri" w:hAnsi="Times New Roman" w:cs="Times New Roman"/>
            <w:sz w:val="28"/>
            <w:szCs w:val="28"/>
            <w:lang w:eastAsia="ru-RU"/>
          </w:rPr>
          <w:t>,</w:t>
        </w:r>
      </w:ins>
      <w:r w:rsidRPr="00743073">
        <w:rPr>
          <w:rFonts w:ascii="Times New Roman" w:eastAsia="Calibri" w:hAnsi="Times New Roman" w:cs="Times New Roman"/>
          <w:sz w:val="28"/>
          <w:szCs w:val="28"/>
          <w:lang w:eastAsia="ru-RU"/>
        </w:rPr>
        <w:t xml:space="preserve">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BD7FBE" w:rsidRPr="00743073" w:rsidRDefault="00BD7FBE" w:rsidP="00BD7FBE">
      <w:pPr>
        <w:spacing w:after="0" w:line="240" w:lineRule="auto"/>
        <w:ind w:firstLine="567"/>
        <w:jc w:val="center"/>
        <w:rPr>
          <w:rFonts w:ascii="Times New Roman" w:eastAsia="Calibri" w:hAnsi="Times New Roman" w:cs="Times New Roman"/>
          <w:b/>
          <w:sz w:val="28"/>
          <w:szCs w:val="28"/>
          <w:lang w:eastAsia="ru-RU"/>
        </w:rPr>
      </w:pPr>
      <w:r w:rsidRPr="00743073">
        <w:rPr>
          <w:rFonts w:ascii="Times New Roman" w:eastAsia="Calibri" w:hAnsi="Times New Roman" w:cs="Times New Roman"/>
          <w:b/>
          <w:sz w:val="28"/>
          <w:szCs w:val="28"/>
          <w:lang w:eastAsia="ru-RU"/>
        </w:rPr>
        <w:t>Порядок, размер и основания взимания государственной пошлины или иной платы, взимаемой за предоставление муниципальной услуги</w:t>
      </w:r>
    </w:p>
    <w:p w:rsidR="00BD7FBE" w:rsidRPr="00743073" w:rsidRDefault="00BD7FBE" w:rsidP="00BD7FBE">
      <w:pPr>
        <w:spacing w:after="0" w:line="240" w:lineRule="auto"/>
        <w:ind w:firstLine="567"/>
        <w:jc w:val="both"/>
        <w:rPr>
          <w:rFonts w:ascii="Times New Roman" w:eastAsia="Calibri" w:hAnsi="Times New Roman" w:cs="Times New Roman"/>
          <w:sz w:val="28"/>
          <w:szCs w:val="28"/>
          <w:lang w:eastAsia="ru-RU"/>
        </w:rPr>
      </w:pP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Calibri" w:hAnsi="Times New Roman" w:cs="Times New Roman"/>
          <w:sz w:val="28"/>
          <w:szCs w:val="28"/>
          <w:lang w:eastAsia="ru-RU"/>
        </w:rPr>
        <w:t xml:space="preserve">2.11. </w:t>
      </w:r>
      <w:r w:rsidRPr="00743073">
        <w:rPr>
          <w:rFonts w:ascii="Times New Roman" w:eastAsia="Times New Roman" w:hAnsi="Times New Roman" w:cs="Times New Roman"/>
          <w:sz w:val="28"/>
          <w:szCs w:val="28"/>
          <w:lang w:eastAsia="ru-RU"/>
        </w:rPr>
        <w:t>Муниципальная услуга предоставляется бесплатно.</w:t>
      </w:r>
    </w:p>
    <w:p w:rsidR="00BD7FBE" w:rsidRPr="00743073" w:rsidRDefault="00BD7FBE" w:rsidP="00BD7FBE">
      <w:pPr>
        <w:spacing w:after="0" w:line="240" w:lineRule="auto"/>
        <w:ind w:firstLine="567"/>
        <w:jc w:val="both"/>
        <w:rPr>
          <w:rFonts w:ascii="Times New Roman" w:eastAsia="Calibri" w:hAnsi="Times New Roman" w:cs="Times New Roman"/>
          <w:sz w:val="28"/>
          <w:szCs w:val="28"/>
          <w:lang w:eastAsia="ru-RU"/>
        </w:rPr>
      </w:pPr>
    </w:p>
    <w:p w:rsidR="00BD7FBE" w:rsidRPr="00743073" w:rsidRDefault="00BD7FBE" w:rsidP="00BD7FBE">
      <w:pPr>
        <w:spacing w:after="0" w:line="240" w:lineRule="auto"/>
        <w:ind w:firstLine="567"/>
        <w:jc w:val="center"/>
        <w:rPr>
          <w:rFonts w:ascii="Times New Roman" w:eastAsia="Calibri" w:hAnsi="Times New Roman" w:cs="Times New Roman"/>
          <w:b/>
          <w:sz w:val="28"/>
          <w:szCs w:val="28"/>
          <w:lang w:eastAsia="ru-RU"/>
        </w:rPr>
      </w:pPr>
      <w:r w:rsidRPr="00743073">
        <w:rPr>
          <w:rFonts w:ascii="Times New Roman" w:eastAsia="Calibri" w:hAnsi="Times New Roman" w:cs="Times New Roman"/>
          <w:b/>
          <w:sz w:val="28"/>
          <w:szCs w:val="28"/>
          <w:lang w:eastAsia="ru-RU"/>
        </w:rPr>
        <w:t>Максимальный срок ожидания в очереди при подаче запроса о предоставлении муниципальной услуги и при получении</w:t>
      </w:r>
    </w:p>
    <w:p w:rsidR="00BD7FBE" w:rsidRPr="00743073" w:rsidRDefault="00BD7FBE" w:rsidP="00BD7FBE">
      <w:pPr>
        <w:spacing w:after="0" w:line="240" w:lineRule="auto"/>
        <w:ind w:firstLine="567"/>
        <w:jc w:val="center"/>
        <w:rPr>
          <w:rFonts w:ascii="Times New Roman" w:eastAsia="Calibri" w:hAnsi="Times New Roman" w:cs="Times New Roman"/>
          <w:b/>
          <w:sz w:val="28"/>
          <w:szCs w:val="28"/>
          <w:lang w:eastAsia="ru-RU"/>
        </w:rPr>
      </w:pPr>
      <w:r w:rsidRPr="00743073">
        <w:rPr>
          <w:rFonts w:ascii="Times New Roman" w:eastAsia="Calibri" w:hAnsi="Times New Roman" w:cs="Times New Roman"/>
          <w:b/>
          <w:sz w:val="28"/>
          <w:szCs w:val="28"/>
          <w:lang w:eastAsia="ru-RU"/>
        </w:rPr>
        <w:t>результата предоставления муниципальной услуги</w:t>
      </w:r>
    </w:p>
    <w:p w:rsidR="00BD7FBE" w:rsidRPr="00743073" w:rsidRDefault="00BD7FBE" w:rsidP="00BD7FBE">
      <w:pPr>
        <w:tabs>
          <w:tab w:val="left" w:pos="142"/>
          <w:tab w:val="left" w:pos="284"/>
        </w:tabs>
        <w:spacing w:after="0" w:line="240" w:lineRule="auto"/>
        <w:jc w:val="both"/>
        <w:rPr>
          <w:rFonts w:ascii="Times New Roman" w:eastAsia="Times New Roman" w:hAnsi="Times New Roman" w:cs="Times New Roman"/>
          <w:sz w:val="28"/>
          <w:szCs w:val="28"/>
          <w:lang w:eastAsia="ru-RU"/>
        </w:rPr>
      </w:pP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bCs/>
          <w:sz w:val="28"/>
          <w:szCs w:val="28"/>
          <w:lang w:eastAsia="ru-RU"/>
        </w:rPr>
        <w:t xml:space="preserve">2.12. Максимальный срок ожидания в очереди при подаче запроса о предоставлении муниципальной услуги и при получении результата </w:t>
      </w:r>
      <w:proofErr w:type="gramStart"/>
      <w:r w:rsidRPr="00743073">
        <w:rPr>
          <w:rFonts w:ascii="Times New Roman" w:eastAsia="Calibri" w:hAnsi="Times New Roman" w:cs="Times New Roman"/>
          <w:bCs/>
          <w:sz w:val="28"/>
          <w:szCs w:val="28"/>
          <w:lang w:eastAsia="ru-RU"/>
        </w:rPr>
        <w:t>предоставления  муниципальной</w:t>
      </w:r>
      <w:proofErr w:type="gramEnd"/>
      <w:r w:rsidRPr="00743073">
        <w:rPr>
          <w:rFonts w:ascii="Times New Roman" w:eastAsia="Calibri" w:hAnsi="Times New Roman" w:cs="Times New Roman"/>
          <w:bCs/>
          <w:sz w:val="28"/>
          <w:szCs w:val="28"/>
          <w:lang w:eastAsia="ru-RU"/>
        </w:rPr>
        <w:t xml:space="preserve"> услуги </w:t>
      </w:r>
      <w:r w:rsidRPr="00743073">
        <w:rPr>
          <w:rFonts w:ascii="Times New Roman" w:eastAsia="Calibri" w:hAnsi="Times New Roman" w:cs="Times New Roman"/>
          <w:sz w:val="28"/>
          <w:szCs w:val="28"/>
          <w:lang w:eastAsia="ru-RU"/>
        </w:rPr>
        <w:t>составляет не более пятнадцати минут.</w:t>
      </w: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D7FBE" w:rsidRPr="00743073" w:rsidRDefault="00BD7FBE" w:rsidP="00BD7FB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43073">
        <w:rPr>
          <w:rFonts w:ascii="Times New Roman" w:eastAsia="Times New Roman" w:hAnsi="Times New Roman" w:cs="Times New Roman"/>
          <w:b/>
          <w:bCs/>
          <w:sz w:val="28"/>
          <w:szCs w:val="28"/>
          <w:lang w:eastAsia="ru-RU"/>
        </w:rPr>
        <w:t>Срок регистрации заявления заявителя о предоставлении</w:t>
      </w:r>
    </w:p>
    <w:p w:rsidR="00BD7FBE" w:rsidRPr="00743073" w:rsidRDefault="00BD7FBE" w:rsidP="00BD7FB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43073">
        <w:rPr>
          <w:rFonts w:ascii="Times New Roman" w:eastAsia="Times New Roman" w:hAnsi="Times New Roman" w:cs="Times New Roman"/>
          <w:b/>
          <w:bCs/>
          <w:sz w:val="28"/>
          <w:szCs w:val="28"/>
          <w:lang w:eastAsia="ru-RU"/>
        </w:rPr>
        <w:t>муниципальной услуги</w:t>
      </w:r>
    </w:p>
    <w:p w:rsidR="00BD7FBE" w:rsidRPr="00743073" w:rsidRDefault="00BD7FBE" w:rsidP="00BD7FB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743073">
        <w:rPr>
          <w:rFonts w:ascii="Times New Roman" w:eastAsia="Calibri" w:hAnsi="Times New Roman" w:cs="Times New Roman"/>
          <w:sz w:val="28"/>
          <w:szCs w:val="28"/>
          <w:lang w:eastAsia="ru-RU"/>
        </w:rPr>
        <w:t xml:space="preserve">2.13. </w:t>
      </w:r>
      <w:r w:rsidRPr="00743073">
        <w:rPr>
          <w:rFonts w:ascii="Times New Roman" w:eastAsia="Calibri" w:hAnsi="Times New Roman" w:cs="Times New Roman"/>
          <w:bCs/>
          <w:sz w:val="28"/>
          <w:szCs w:val="28"/>
          <w:lang w:eastAsia="ru-RU"/>
        </w:rPr>
        <w:t>Срок регистрации запроса заявителя о предоставлении муниципальной услуги.</w:t>
      </w: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Регистрация запроса о предоставлении муниципальной услуги составляет:</w:t>
      </w:r>
    </w:p>
    <w:p w:rsidR="00BD7FBE" w:rsidRPr="00743073" w:rsidRDefault="00BD7FBE" w:rsidP="00BD7FBE">
      <w:pPr>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при обращении в ОМСУ/Организацию – в день обращения;</w:t>
      </w:r>
    </w:p>
    <w:p w:rsidR="00BD7FBE" w:rsidRPr="00743073" w:rsidRDefault="00BD7FBE" w:rsidP="00BD7FBE">
      <w:pPr>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при направлении заявления через МФЦ в ОМСУ – в день поступления заявления в </w:t>
      </w:r>
      <w:r w:rsidRPr="00743073">
        <w:rPr>
          <w:rFonts w:ascii="Times New Roman" w:eastAsia="Calibri" w:hAnsi="Times New Roman" w:cs="Times New Roman"/>
          <w:sz w:val="28"/>
          <w:szCs w:val="28"/>
          <w:lang w:eastAsia="x-none"/>
        </w:rPr>
        <w:t>АИС «</w:t>
      </w:r>
      <w:proofErr w:type="spellStart"/>
      <w:r w:rsidRPr="00743073">
        <w:rPr>
          <w:rFonts w:ascii="Times New Roman" w:eastAsia="Calibri" w:hAnsi="Times New Roman" w:cs="Times New Roman"/>
          <w:sz w:val="28"/>
          <w:szCs w:val="28"/>
          <w:lang w:eastAsia="x-none"/>
        </w:rPr>
        <w:t>Межвед</w:t>
      </w:r>
      <w:proofErr w:type="spellEnd"/>
      <w:r w:rsidRPr="00743073">
        <w:rPr>
          <w:rFonts w:ascii="Times New Roman" w:eastAsia="Calibri" w:hAnsi="Times New Roman" w:cs="Times New Roman"/>
          <w:sz w:val="28"/>
          <w:szCs w:val="28"/>
          <w:lang w:eastAsia="x-none"/>
        </w:rPr>
        <w:t xml:space="preserve"> ЛО» или на следующий рабочий день (в случае направления документов в нерабочее время, в выходные, праздничные дни)</w:t>
      </w:r>
      <w:r w:rsidRPr="00743073">
        <w:rPr>
          <w:rFonts w:ascii="Times New Roman" w:eastAsia="Calibri" w:hAnsi="Times New Roman" w:cs="Times New Roman"/>
          <w:sz w:val="28"/>
          <w:szCs w:val="28"/>
        </w:rPr>
        <w:t>;</w:t>
      </w:r>
    </w:p>
    <w:p w:rsidR="00BD7FBE" w:rsidRPr="00743073" w:rsidRDefault="00BD7FBE" w:rsidP="00BD7F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 при направлении запроса</w:t>
      </w:r>
      <w:r w:rsidRPr="00743073">
        <w:rPr>
          <w:rFonts w:ascii="Times New Roman" w:eastAsia="Times New Roman" w:hAnsi="Times New Roman" w:cs="Times New Roman"/>
          <w:sz w:val="28"/>
          <w:szCs w:val="28"/>
          <w:lang w:eastAsia="ru-RU"/>
        </w:rPr>
        <w:t xml:space="preserve"> </w:t>
      </w:r>
      <w:r w:rsidRPr="00743073">
        <w:rPr>
          <w:rFonts w:ascii="Times New Roman" w:eastAsia="Times New Roman" w:hAnsi="Times New Roman" w:cs="Times New Roman"/>
          <w:sz w:val="28"/>
          <w:szCs w:val="28"/>
          <w:lang w:eastAsia="x-none"/>
        </w:rPr>
        <w:t>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color w:val="000000"/>
          <w:sz w:val="28"/>
        </w:rPr>
      </w:pPr>
      <w:r w:rsidRPr="00743073">
        <w:rPr>
          <w:rFonts w:ascii="Times New Roman" w:eastAsia="Calibri" w:hAnsi="Times New Roman" w:cs="Times New Roman"/>
          <w:color w:val="000000"/>
          <w:sz w:val="28"/>
        </w:rPr>
        <w:t xml:space="preserve">В случае наличия оснований для </w:t>
      </w:r>
      <w:r w:rsidRPr="00743073">
        <w:rPr>
          <w:rFonts w:ascii="Times New Roman" w:eastAsia="Calibri" w:hAnsi="Times New Roman" w:cs="Times New Roman"/>
          <w:color w:val="000000"/>
          <w:sz w:val="28"/>
          <w:szCs w:val="28"/>
        </w:rPr>
        <w:t xml:space="preserve">отказа в приеме документов, необходимых для предоставления муниципальной услуги, ОМСУ/Организация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3 к настоящему административному регламенту. </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Calibri" w:hAnsi="Times New Roman" w:cs="Times New Roman"/>
          <w:sz w:val="28"/>
          <w:szCs w:val="28"/>
          <w:lang w:eastAsia="ru-RU"/>
        </w:rPr>
        <w:t>2.14.</w:t>
      </w:r>
      <w:r w:rsidRPr="00743073">
        <w:rPr>
          <w:rFonts w:ascii="Times New Roman" w:eastAsia="Times New Roman" w:hAnsi="Times New Roman" w:cs="Times New Roman"/>
          <w:sz w:val="28"/>
          <w:szCs w:val="28"/>
          <w:lang w:val="x-none" w:eastAsia="x-none"/>
        </w:rPr>
        <w:t xml:space="preserve"> </w:t>
      </w:r>
      <w:r w:rsidRPr="00743073">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val="x-none" w:eastAsia="x-none"/>
        </w:rPr>
        <w:t>2.1</w:t>
      </w:r>
      <w:r w:rsidRPr="00743073">
        <w:rPr>
          <w:rFonts w:ascii="Times New Roman" w:eastAsia="Times New Roman" w:hAnsi="Times New Roman" w:cs="Times New Roman"/>
          <w:sz w:val="28"/>
          <w:szCs w:val="28"/>
          <w:lang w:eastAsia="x-none"/>
        </w:rPr>
        <w:t>4</w:t>
      </w:r>
      <w:r w:rsidRPr="00743073">
        <w:rPr>
          <w:rFonts w:ascii="Times New Roman" w:eastAsia="Times New Roman" w:hAnsi="Times New Roman" w:cs="Times New Roman"/>
          <w:sz w:val="28"/>
          <w:szCs w:val="28"/>
          <w:lang w:val="x-none" w:eastAsia="x-none"/>
        </w:rPr>
        <w:t xml:space="preserve">.1. Предоставление </w:t>
      </w:r>
      <w:r w:rsidRPr="00743073">
        <w:rPr>
          <w:rFonts w:ascii="Times New Roman" w:eastAsia="Times New Roman" w:hAnsi="Times New Roman" w:cs="Times New Roman"/>
          <w:sz w:val="28"/>
          <w:szCs w:val="28"/>
          <w:lang w:eastAsia="x-none"/>
        </w:rPr>
        <w:t>муниципальной</w:t>
      </w:r>
      <w:r w:rsidRPr="00743073">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743073">
        <w:rPr>
          <w:rFonts w:ascii="Times New Roman" w:eastAsia="Times New Roman" w:hAnsi="Times New Roman" w:cs="Times New Roman"/>
          <w:sz w:val="28"/>
          <w:szCs w:val="28"/>
          <w:lang w:eastAsia="x-none"/>
        </w:rPr>
        <w:t xml:space="preserve"> в</w:t>
      </w:r>
      <w:r w:rsidRPr="00743073">
        <w:rPr>
          <w:rFonts w:ascii="Times New Roman" w:eastAsia="Times New Roman" w:hAnsi="Times New Roman" w:cs="Times New Roman"/>
          <w:sz w:val="28"/>
          <w:szCs w:val="28"/>
          <w:lang w:val="x-none" w:eastAsia="x-none"/>
        </w:rPr>
        <w:t xml:space="preserve"> МФЦ</w:t>
      </w:r>
      <w:r w:rsidRPr="00743073">
        <w:rPr>
          <w:rFonts w:ascii="Times New Roman" w:eastAsia="Times New Roman" w:hAnsi="Times New Roman" w:cs="Times New Roman"/>
          <w:sz w:val="28"/>
          <w:szCs w:val="28"/>
          <w:lang w:eastAsia="x-none"/>
        </w:rPr>
        <w:t>/ОМСУ/Организациях.</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w:t>
      </w:r>
      <w:r w:rsidRPr="00743073">
        <w:rPr>
          <w:rFonts w:ascii="Times New Roman" w:eastAsia="Times New Roman" w:hAnsi="Times New Roman" w:cs="Times New Roman"/>
          <w:sz w:val="28"/>
          <w:szCs w:val="28"/>
          <w:lang w:eastAsia="x-none"/>
        </w:rPr>
        <w:lastRenderedPageBreak/>
        <w:t>автомобильного транспорта посетителей, в том числе предусматривающая места для специальных автотранспортных средств инвалидов.</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2.14.4. Вход в здание (помещение) и выход из него оборудуются лестницами с поручнями и пандусами для передвижения детских и инвалидных колясок.</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2.14.5. В помещении организуется бесплатный туалет для посетителей, в том числе туалет, предназначенный для инвалидов.</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2.14.6. При необходимости работником МФЦ/ОМСУ/Организации инвалиду оказывается помощь в преодолении барьеров, мешающих получению ими услуг наравне с другими лицами.</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2.14.7.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 xml:space="preserve">2.14.8.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43073">
        <w:rPr>
          <w:rFonts w:ascii="Times New Roman" w:eastAsia="Times New Roman" w:hAnsi="Times New Roman" w:cs="Times New Roman"/>
          <w:sz w:val="28"/>
          <w:szCs w:val="28"/>
          <w:lang w:eastAsia="x-none"/>
        </w:rPr>
        <w:t>сурдопереводчика</w:t>
      </w:r>
      <w:proofErr w:type="spellEnd"/>
      <w:r w:rsidRPr="00743073">
        <w:rPr>
          <w:rFonts w:ascii="Times New Roman" w:eastAsia="Times New Roman" w:hAnsi="Times New Roman" w:cs="Times New Roman"/>
          <w:sz w:val="28"/>
          <w:szCs w:val="28"/>
          <w:lang w:eastAsia="x-none"/>
        </w:rPr>
        <w:t xml:space="preserve"> и </w:t>
      </w:r>
      <w:proofErr w:type="spellStart"/>
      <w:r w:rsidRPr="00743073">
        <w:rPr>
          <w:rFonts w:ascii="Times New Roman" w:eastAsia="Times New Roman" w:hAnsi="Times New Roman" w:cs="Times New Roman"/>
          <w:sz w:val="28"/>
          <w:szCs w:val="28"/>
          <w:lang w:eastAsia="x-none"/>
        </w:rPr>
        <w:t>тифлосурдопереводчика</w:t>
      </w:r>
      <w:proofErr w:type="spellEnd"/>
      <w:r w:rsidRPr="00743073">
        <w:rPr>
          <w:rFonts w:ascii="Times New Roman" w:eastAsia="Times New Roman" w:hAnsi="Times New Roman" w:cs="Times New Roman"/>
          <w:sz w:val="28"/>
          <w:szCs w:val="28"/>
          <w:lang w:eastAsia="x-none"/>
        </w:rPr>
        <w:t>.</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2.14.9.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 xml:space="preserve">2.14.11. Помещения приема и выдачи документов должны предусматривать места для ожидания, информирования и приема заявителей. </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val="x-none" w:eastAsia="x-none"/>
        </w:rPr>
        <w:t>2.1</w:t>
      </w:r>
      <w:r w:rsidRPr="00743073">
        <w:rPr>
          <w:rFonts w:ascii="Times New Roman" w:eastAsia="Times New Roman" w:hAnsi="Times New Roman" w:cs="Times New Roman"/>
          <w:sz w:val="28"/>
          <w:szCs w:val="28"/>
          <w:lang w:eastAsia="x-none"/>
        </w:rPr>
        <w:t>5</w:t>
      </w:r>
      <w:r w:rsidRPr="00743073">
        <w:rPr>
          <w:rFonts w:ascii="Times New Roman" w:eastAsia="Times New Roman" w:hAnsi="Times New Roman" w:cs="Times New Roman"/>
          <w:sz w:val="28"/>
          <w:szCs w:val="28"/>
          <w:lang w:val="x-none" w:eastAsia="x-none"/>
        </w:rPr>
        <w:t xml:space="preserve">. Показатели доступности и качества </w:t>
      </w:r>
      <w:r w:rsidRPr="00743073">
        <w:rPr>
          <w:rFonts w:ascii="Times New Roman" w:eastAsia="Times New Roman" w:hAnsi="Times New Roman" w:cs="Times New Roman"/>
          <w:sz w:val="28"/>
          <w:szCs w:val="28"/>
          <w:lang w:eastAsia="x-none"/>
        </w:rPr>
        <w:t>муниципальной</w:t>
      </w:r>
      <w:r w:rsidRPr="00743073">
        <w:rPr>
          <w:rFonts w:ascii="Times New Roman" w:eastAsia="Times New Roman" w:hAnsi="Times New Roman" w:cs="Times New Roman"/>
          <w:sz w:val="28"/>
          <w:szCs w:val="28"/>
          <w:lang w:val="x-none" w:eastAsia="x-none"/>
        </w:rPr>
        <w:t xml:space="preserve"> услуги</w:t>
      </w:r>
      <w:r w:rsidRPr="00743073">
        <w:rPr>
          <w:rFonts w:ascii="Times New Roman" w:eastAsia="Times New Roman" w:hAnsi="Times New Roman" w:cs="Times New Roman"/>
          <w:sz w:val="28"/>
          <w:szCs w:val="28"/>
          <w:lang w:eastAsia="x-none"/>
        </w:rPr>
        <w:t>.</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743073">
        <w:rPr>
          <w:rFonts w:ascii="Times New Roman" w:eastAsia="Times New Roman" w:hAnsi="Times New Roman" w:cs="Times New Roman"/>
          <w:sz w:val="28"/>
          <w:szCs w:val="28"/>
          <w:lang w:val="x-none" w:eastAsia="x-none"/>
        </w:rPr>
        <w:t>2.1</w:t>
      </w:r>
      <w:r w:rsidRPr="00743073">
        <w:rPr>
          <w:rFonts w:ascii="Times New Roman" w:eastAsia="Times New Roman" w:hAnsi="Times New Roman" w:cs="Times New Roman"/>
          <w:sz w:val="28"/>
          <w:szCs w:val="28"/>
          <w:lang w:eastAsia="x-none"/>
        </w:rPr>
        <w:t>5</w:t>
      </w:r>
      <w:r w:rsidRPr="00743073">
        <w:rPr>
          <w:rFonts w:ascii="Times New Roman" w:eastAsia="Times New Roman" w:hAnsi="Times New Roman" w:cs="Times New Roman"/>
          <w:sz w:val="28"/>
          <w:szCs w:val="28"/>
          <w:lang w:val="x-none" w:eastAsia="x-none"/>
        </w:rPr>
        <w:t xml:space="preserve">.1. Показатели доступности </w:t>
      </w:r>
      <w:r w:rsidRPr="00743073">
        <w:rPr>
          <w:rFonts w:ascii="Times New Roman" w:eastAsia="Times New Roman" w:hAnsi="Times New Roman" w:cs="Times New Roman"/>
          <w:sz w:val="28"/>
          <w:szCs w:val="28"/>
          <w:lang w:eastAsia="x-none"/>
        </w:rPr>
        <w:t>муниципальной</w:t>
      </w:r>
      <w:r w:rsidRPr="00743073">
        <w:rPr>
          <w:rFonts w:ascii="Times New Roman" w:eastAsia="Times New Roman" w:hAnsi="Times New Roman" w:cs="Times New Roman"/>
          <w:sz w:val="28"/>
          <w:szCs w:val="28"/>
          <w:lang w:val="x-none" w:eastAsia="x-none"/>
        </w:rPr>
        <w:t xml:space="preserve"> услуги</w:t>
      </w:r>
      <w:r w:rsidRPr="00743073">
        <w:rPr>
          <w:rFonts w:ascii="Times New Roman" w:eastAsia="Times New Roman" w:hAnsi="Times New Roman" w:cs="Times New Roman"/>
          <w:sz w:val="28"/>
          <w:szCs w:val="28"/>
          <w:lang w:eastAsia="x-none"/>
        </w:rPr>
        <w:t xml:space="preserve"> (общие, применимые в отношении всех заявителей)</w:t>
      </w:r>
      <w:r w:rsidRPr="00743073">
        <w:rPr>
          <w:rFonts w:ascii="Times New Roman" w:eastAsia="Times New Roman" w:hAnsi="Times New Roman" w:cs="Times New Roman"/>
          <w:sz w:val="28"/>
          <w:szCs w:val="28"/>
          <w:lang w:val="x-none" w:eastAsia="x-none"/>
        </w:rPr>
        <w:t>:</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 xml:space="preserve">1) </w:t>
      </w:r>
      <w:r w:rsidRPr="00743073">
        <w:rPr>
          <w:rFonts w:ascii="Times New Roman" w:eastAsia="Times New Roman" w:hAnsi="Times New Roman" w:cs="Times New Roman"/>
          <w:sz w:val="28"/>
          <w:szCs w:val="28"/>
          <w:lang w:val="x-none" w:eastAsia="x-none"/>
        </w:rPr>
        <w:t>транспортная доступность к мест</w:t>
      </w:r>
      <w:r w:rsidRPr="00743073">
        <w:rPr>
          <w:rFonts w:ascii="Times New Roman" w:eastAsia="Times New Roman" w:hAnsi="Times New Roman" w:cs="Times New Roman"/>
          <w:sz w:val="28"/>
          <w:szCs w:val="28"/>
          <w:lang w:eastAsia="x-none"/>
        </w:rPr>
        <w:t>у</w:t>
      </w:r>
      <w:r w:rsidRPr="00743073">
        <w:rPr>
          <w:rFonts w:ascii="Times New Roman" w:eastAsia="Times New Roman" w:hAnsi="Times New Roman" w:cs="Times New Roman"/>
          <w:sz w:val="28"/>
          <w:szCs w:val="28"/>
          <w:lang w:val="x-none" w:eastAsia="x-none"/>
        </w:rPr>
        <w:t xml:space="preserve"> предоставления </w:t>
      </w:r>
      <w:r w:rsidRPr="00743073">
        <w:rPr>
          <w:rFonts w:ascii="Times New Roman" w:eastAsia="Times New Roman" w:hAnsi="Times New Roman" w:cs="Times New Roman"/>
          <w:sz w:val="28"/>
          <w:szCs w:val="28"/>
          <w:lang w:eastAsia="x-none"/>
        </w:rPr>
        <w:t xml:space="preserve">муниципальной </w:t>
      </w:r>
      <w:r w:rsidRPr="00743073">
        <w:rPr>
          <w:rFonts w:ascii="Times New Roman" w:eastAsia="Times New Roman" w:hAnsi="Times New Roman" w:cs="Times New Roman"/>
          <w:sz w:val="28"/>
          <w:szCs w:val="28"/>
          <w:lang w:val="x-none" w:eastAsia="x-none"/>
        </w:rPr>
        <w:t>услуги</w:t>
      </w:r>
      <w:r w:rsidRPr="00743073">
        <w:rPr>
          <w:rFonts w:ascii="Times New Roman" w:eastAsia="Times New Roman" w:hAnsi="Times New Roman" w:cs="Times New Roman"/>
          <w:sz w:val="28"/>
          <w:szCs w:val="28"/>
          <w:lang w:eastAsia="x-none"/>
        </w:rPr>
        <w:t>;</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lastRenderedPageBreak/>
        <w:t>2) наличие указателей, обеспечивающих беспрепятственный доступ к помещениям, в которых предоставляется услуга;</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3) возможность получения полной и достоверной информации о муниципальной услуге в ОМСУ/Организации, МФЦ, по телефону, на официальном сайте органа, предоставляющего услугу, посредством ЕПГУ, либо ПГУ ЛО;</w:t>
      </w:r>
    </w:p>
    <w:p w:rsidR="00BD7FBE" w:rsidRPr="00743073" w:rsidRDefault="00BD7FBE" w:rsidP="00BD7FBE">
      <w:pPr>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4)</w:t>
      </w:r>
      <w:r w:rsidRPr="00743073">
        <w:rPr>
          <w:rFonts w:ascii="Times New Roman" w:eastAsia="Times New Roman" w:hAnsi="Times New Roman" w:cs="Times New Roman"/>
          <w:sz w:val="28"/>
          <w:szCs w:val="28"/>
          <w:lang w:val="x-none" w:eastAsia="x-none"/>
        </w:rPr>
        <w:t xml:space="preserve"> </w:t>
      </w:r>
      <w:r w:rsidRPr="00743073">
        <w:rPr>
          <w:rFonts w:ascii="Times New Roman" w:eastAsia="Times New Roman" w:hAnsi="Times New Roman" w:cs="Times New Roman"/>
          <w:sz w:val="28"/>
          <w:szCs w:val="28"/>
          <w:lang w:eastAsia="x-none"/>
        </w:rPr>
        <w:t>предоставление муниципальной услуги любым доступным способом, предусмотренным действующим законодательством;</w:t>
      </w:r>
    </w:p>
    <w:p w:rsidR="00BD7FBE" w:rsidRPr="00743073" w:rsidRDefault="00BD7FBE" w:rsidP="00BD7FBE">
      <w:pPr>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5) обеспечение для заявителя возможности</w:t>
      </w:r>
      <w:r w:rsidRPr="00743073">
        <w:rPr>
          <w:rFonts w:ascii="Times New Roman" w:eastAsia="Times New Roman" w:hAnsi="Times New Roman" w:cs="Times New Roman"/>
          <w:sz w:val="28"/>
          <w:szCs w:val="28"/>
          <w:lang w:eastAsia="ru-RU"/>
        </w:rPr>
        <w:t xml:space="preserve"> </w:t>
      </w:r>
      <w:r w:rsidRPr="00743073">
        <w:rPr>
          <w:rFonts w:ascii="Times New Roman" w:eastAsia="Times New Roman" w:hAnsi="Times New Roman" w:cs="Times New Roman"/>
          <w:sz w:val="28"/>
          <w:szCs w:val="28"/>
          <w:lang w:eastAsia="x-none"/>
        </w:rPr>
        <w:t>получения информации о ходе и результате предоставления муниципальной услуги с использованием ЕПГУ и (или) ПГУ ЛО.</w:t>
      </w:r>
    </w:p>
    <w:p w:rsidR="00BD7FBE" w:rsidRPr="00743073" w:rsidRDefault="00BD7FBE" w:rsidP="00BD7FBE">
      <w:pPr>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 xml:space="preserve">2.15.2. </w:t>
      </w:r>
      <w:r w:rsidRPr="00743073">
        <w:rPr>
          <w:rFonts w:ascii="Times New Roman" w:eastAsia="Times New Roman" w:hAnsi="Times New Roman" w:cs="Times New Roman"/>
          <w:sz w:val="28"/>
          <w:szCs w:val="28"/>
          <w:lang w:val="x-none" w:eastAsia="x-none"/>
        </w:rPr>
        <w:t xml:space="preserve">Показатели доступности </w:t>
      </w:r>
      <w:r w:rsidRPr="00743073">
        <w:rPr>
          <w:rFonts w:ascii="Times New Roman" w:eastAsia="Times New Roman" w:hAnsi="Times New Roman" w:cs="Times New Roman"/>
          <w:sz w:val="28"/>
          <w:szCs w:val="28"/>
          <w:lang w:eastAsia="x-none"/>
        </w:rPr>
        <w:t>муниципальной</w:t>
      </w:r>
      <w:r w:rsidRPr="00743073">
        <w:rPr>
          <w:rFonts w:ascii="Times New Roman" w:eastAsia="Times New Roman" w:hAnsi="Times New Roman" w:cs="Times New Roman"/>
          <w:sz w:val="28"/>
          <w:szCs w:val="28"/>
          <w:lang w:val="x-none" w:eastAsia="x-none"/>
        </w:rPr>
        <w:t xml:space="preserve"> услуги</w:t>
      </w:r>
      <w:r w:rsidRPr="00743073">
        <w:rPr>
          <w:rFonts w:ascii="Times New Roman" w:eastAsia="Times New Roman" w:hAnsi="Times New Roman" w:cs="Times New Roman"/>
          <w:sz w:val="28"/>
          <w:szCs w:val="28"/>
          <w:lang w:eastAsia="x-none"/>
        </w:rPr>
        <w:t xml:space="preserve"> (специальные, применимые в отношении инвалидов)</w:t>
      </w:r>
      <w:r w:rsidRPr="00743073">
        <w:rPr>
          <w:rFonts w:ascii="Times New Roman" w:eastAsia="Times New Roman" w:hAnsi="Times New Roman" w:cs="Times New Roman"/>
          <w:sz w:val="28"/>
          <w:szCs w:val="28"/>
          <w:lang w:val="x-none" w:eastAsia="x-none"/>
        </w:rPr>
        <w:t>:</w:t>
      </w:r>
    </w:p>
    <w:p w:rsidR="00BD7FBE" w:rsidRPr="00743073" w:rsidRDefault="00BD7FBE" w:rsidP="00BD7FBE">
      <w:pPr>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1) наличие инфраструктуры, указанной в пункте 2.14;</w:t>
      </w:r>
    </w:p>
    <w:p w:rsidR="00BD7FBE" w:rsidRPr="00743073" w:rsidRDefault="00BD7FBE" w:rsidP="00BD7FBE">
      <w:pPr>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2) исполнение требований доступности услуг для инвалидов;</w:t>
      </w:r>
    </w:p>
    <w:p w:rsidR="00BD7FBE" w:rsidRPr="00743073" w:rsidRDefault="00BD7FBE" w:rsidP="00BD7FBE">
      <w:pPr>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 xml:space="preserve">3) </w:t>
      </w:r>
      <w:r w:rsidRPr="00743073">
        <w:rPr>
          <w:rFonts w:ascii="Times New Roman" w:eastAsia="Times New Roman" w:hAnsi="Times New Roman" w:cs="Times New Roman"/>
          <w:sz w:val="28"/>
          <w:szCs w:val="28"/>
          <w:lang w:val="x-none" w:eastAsia="x-none"/>
        </w:rPr>
        <w:t xml:space="preserve">обеспечение беспрепятственного доступа </w:t>
      </w:r>
      <w:r w:rsidRPr="00743073">
        <w:rPr>
          <w:rFonts w:ascii="Times New Roman" w:eastAsia="Times New Roman" w:hAnsi="Times New Roman" w:cs="Times New Roman"/>
          <w:sz w:val="28"/>
          <w:szCs w:val="28"/>
          <w:lang w:eastAsia="x-none"/>
        </w:rPr>
        <w:t xml:space="preserve">инвалидов </w:t>
      </w:r>
      <w:r w:rsidRPr="00743073">
        <w:rPr>
          <w:rFonts w:ascii="Times New Roman" w:eastAsia="Times New Roman" w:hAnsi="Times New Roman" w:cs="Times New Roman"/>
          <w:sz w:val="28"/>
          <w:szCs w:val="28"/>
          <w:lang w:val="x-none" w:eastAsia="x-none"/>
        </w:rPr>
        <w:t xml:space="preserve">к помещениям, в которых предоставляется </w:t>
      </w:r>
      <w:r w:rsidRPr="00743073">
        <w:rPr>
          <w:rFonts w:ascii="Times New Roman" w:eastAsia="Times New Roman" w:hAnsi="Times New Roman" w:cs="Times New Roman"/>
          <w:sz w:val="28"/>
          <w:szCs w:val="28"/>
          <w:lang w:eastAsia="x-none"/>
        </w:rPr>
        <w:t xml:space="preserve">муниципальная </w:t>
      </w:r>
      <w:r w:rsidRPr="00743073">
        <w:rPr>
          <w:rFonts w:ascii="Times New Roman" w:eastAsia="Times New Roman" w:hAnsi="Times New Roman" w:cs="Times New Roman"/>
          <w:sz w:val="28"/>
          <w:szCs w:val="28"/>
          <w:lang w:val="x-none" w:eastAsia="x-none"/>
        </w:rPr>
        <w:t>услуга</w:t>
      </w:r>
      <w:r w:rsidRPr="00743073">
        <w:rPr>
          <w:rFonts w:ascii="Times New Roman" w:eastAsia="Times New Roman" w:hAnsi="Times New Roman" w:cs="Times New Roman"/>
          <w:sz w:val="28"/>
          <w:szCs w:val="28"/>
          <w:lang w:eastAsia="x-none"/>
        </w:rPr>
        <w:t>;</w:t>
      </w:r>
    </w:p>
    <w:p w:rsidR="00BD7FBE" w:rsidRPr="00743073" w:rsidRDefault="00BD7FBE" w:rsidP="00BD7FBE">
      <w:pPr>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2.15.3. Показатели качества муниципальной услуги:</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1) соблюдение срока предоставления муниципальной услуги;</w:t>
      </w:r>
    </w:p>
    <w:p w:rsidR="00BD7FBE" w:rsidRPr="00743073" w:rsidRDefault="00BD7FBE" w:rsidP="00BD7F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BD7FBE" w:rsidRPr="00743073" w:rsidRDefault="00BD7FBE" w:rsidP="00BD7F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3) </w:t>
      </w:r>
      <w:r w:rsidRPr="00743073">
        <w:rPr>
          <w:rFonts w:ascii="Times New Roman" w:eastAsia="Times New Roman" w:hAnsi="Times New Roman" w:cs="Times New Roman"/>
          <w:sz w:val="28"/>
          <w:szCs w:val="28"/>
          <w:lang w:val="x-none" w:eastAsia="ru-RU"/>
        </w:rPr>
        <w:t>осуществл</w:t>
      </w:r>
      <w:r w:rsidRPr="00743073">
        <w:rPr>
          <w:rFonts w:ascii="Times New Roman" w:eastAsia="Times New Roman" w:hAnsi="Times New Roman" w:cs="Times New Roman"/>
          <w:sz w:val="28"/>
          <w:szCs w:val="28"/>
          <w:lang w:eastAsia="ru-RU"/>
        </w:rPr>
        <w:t>ение</w:t>
      </w:r>
      <w:r w:rsidRPr="00743073">
        <w:rPr>
          <w:rFonts w:ascii="Times New Roman" w:eastAsia="Times New Roman" w:hAnsi="Times New Roman" w:cs="Times New Roman"/>
          <w:sz w:val="28"/>
          <w:szCs w:val="28"/>
          <w:lang w:val="x-none" w:eastAsia="ru-RU"/>
        </w:rPr>
        <w:t xml:space="preserve"> не более </w:t>
      </w:r>
      <w:r w:rsidRPr="00743073">
        <w:rPr>
          <w:rFonts w:ascii="Times New Roman" w:eastAsia="Times New Roman" w:hAnsi="Times New Roman" w:cs="Times New Roman"/>
          <w:sz w:val="28"/>
          <w:szCs w:val="28"/>
          <w:lang w:eastAsia="ru-RU"/>
        </w:rPr>
        <w:t>одного</w:t>
      </w:r>
      <w:r w:rsidRPr="00743073">
        <w:rPr>
          <w:rFonts w:ascii="Times New Roman" w:eastAsia="Times New Roman" w:hAnsi="Times New Roman" w:cs="Times New Roman"/>
          <w:sz w:val="28"/>
          <w:szCs w:val="28"/>
          <w:lang w:val="x-none" w:eastAsia="ru-RU"/>
        </w:rPr>
        <w:t xml:space="preserve"> </w:t>
      </w:r>
      <w:r w:rsidRPr="00743073">
        <w:rPr>
          <w:rFonts w:ascii="Times New Roman" w:eastAsia="Times New Roman" w:hAnsi="Times New Roman" w:cs="Times New Roman"/>
          <w:sz w:val="28"/>
          <w:szCs w:val="28"/>
          <w:lang w:eastAsia="ru-RU"/>
        </w:rPr>
        <w:t>обращения</w:t>
      </w:r>
      <w:r w:rsidRPr="00743073">
        <w:rPr>
          <w:rFonts w:ascii="Times New Roman" w:eastAsia="Times New Roman" w:hAnsi="Times New Roman" w:cs="Times New Roman"/>
          <w:sz w:val="28"/>
          <w:szCs w:val="28"/>
          <w:lang w:val="x-none" w:eastAsia="ru-RU"/>
        </w:rPr>
        <w:t xml:space="preserve"> </w:t>
      </w:r>
      <w:r w:rsidRPr="00743073">
        <w:rPr>
          <w:rFonts w:ascii="Times New Roman" w:eastAsia="Times New Roman" w:hAnsi="Times New Roman" w:cs="Times New Roman"/>
          <w:sz w:val="28"/>
          <w:szCs w:val="28"/>
          <w:lang w:eastAsia="ru-RU"/>
        </w:rPr>
        <w:t>заявителя к</w:t>
      </w:r>
      <w:r w:rsidRPr="00743073">
        <w:rPr>
          <w:rFonts w:ascii="Times New Roman" w:eastAsia="Times New Roman" w:hAnsi="Times New Roman" w:cs="Times New Roman"/>
          <w:sz w:val="28"/>
          <w:szCs w:val="28"/>
          <w:lang w:val="x-none" w:eastAsia="ru-RU"/>
        </w:rPr>
        <w:t xml:space="preserve"> </w:t>
      </w:r>
      <w:r w:rsidRPr="00743073">
        <w:rPr>
          <w:rFonts w:ascii="Times New Roman" w:eastAsia="Times New Roman" w:hAnsi="Times New Roman" w:cs="Times New Roman"/>
          <w:sz w:val="28"/>
          <w:szCs w:val="28"/>
          <w:lang w:eastAsia="ru-RU"/>
        </w:rPr>
        <w:t xml:space="preserve">должностным лицам работникам МФЦ при подаче документов на получение муниципальной услуги и не более одного обращения при получении результата </w:t>
      </w:r>
      <w:proofErr w:type="gramStart"/>
      <w:r w:rsidRPr="00743073">
        <w:rPr>
          <w:rFonts w:ascii="Times New Roman" w:eastAsia="Times New Roman" w:hAnsi="Times New Roman" w:cs="Times New Roman"/>
          <w:sz w:val="28"/>
          <w:szCs w:val="28"/>
          <w:lang w:eastAsia="ru-RU"/>
        </w:rPr>
        <w:t>в  МФЦ</w:t>
      </w:r>
      <w:proofErr w:type="gramEnd"/>
      <w:r w:rsidRPr="00743073">
        <w:rPr>
          <w:rFonts w:ascii="Times New Roman" w:eastAsia="Times New Roman" w:hAnsi="Times New Roman" w:cs="Times New Roman"/>
          <w:sz w:val="28"/>
          <w:szCs w:val="28"/>
          <w:lang w:eastAsia="ru-RU"/>
        </w:rPr>
        <w:t>;</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4)</w:t>
      </w:r>
      <w:r w:rsidRPr="00743073">
        <w:rPr>
          <w:rFonts w:ascii="Times New Roman" w:eastAsia="Times New Roman" w:hAnsi="Times New Roman" w:cs="Times New Roman"/>
          <w:sz w:val="28"/>
          <w:szCs w:val="28"/>
          <w:lang w:val="x-none" w:eastAsia="x-none"/>
        </w:rPr>
        <w:t xml:space="preserve"> </w:t>
      </w:r>
      <w:r w:rsidRPr="00743073">
        <w:rPr>
          <w:rFonts w:ascii="Times New Roman" w:eastAsia="Times New Roman" w:hAnsi="Times New Roman" w:cs="Times New Roman"/>
          <w:sz w:val="28"/>
          <w:szCs w:val="28"/>
          <w:lang w:eastAsia="x-none"/>
        </w:rPr>
        <w:t>отсутствие</w:t>
      </w:r>
      <w:r w:rsidRPr="00743073">
        <w:rPr>
          <w:rFonts w:ascii="Times New Roman" w:eastAsia="Times New Roman" w:hAnsi="Times New Roman" w:cs="Times New Roman"/>
          <w:sz w:val="28"/>
          <w:szCs w:val="28"/>
          <w:lang w:val="x-none" w:eastAsia="x-none"/>
        </w:rPr>
        <w:t xml:space="preserve"> </w:t>
      </w:r>
      <w:r w:rsidRPr="00743073">
        <w:rPr>
          <w:rFonts w:ascii="Times New Roman" w:eastAsia="Times New Roman" w:hAnsi="Times New Roman" w:cs="Times New Roman"/>
          <w:sz w:val="28"/>
          <w:szCs w:val="28"/>
          <w:lang w:eastAsia="x-none"/>
        </w:rPr>
        <w:t>жалоб на</w:t>
      </w:r>
      <w:r w:rsidRPr="00743073">
        <w:rPr>
          <w:rFonts w:ascii="Times New Roman" w:eastAsia="Times New Roman" w:hAnsi="Times New Roman" w:cs="Times New Roman"/>
          <w:sz w:val="28"/>
          <w:szCs w:val="28"/>
          <w:lang w:val="x-none" w:eastAsia="x-none"/>
        </w:rPr>
        <w:t xml:space="preserve"> действи</w:t>
      </w:r>
      <w:r w:rsidRPr="00743073">
        <w:rPr>
          <w:rFonts w:ascii="Times New Roman" w:eastAsia="Times New Roman" w:hAnsi="Times New Roman" w:cs="Times New Roman"/>
          <w:sz w:val="28"/>
          <w:szCs w:val="28"/>
          <w:lang w:eastAsia="x-none"/>
        </w:rPr>
        <w:t>я</w:t>
      </w:r>
      <w:r w:rsidRPr="00743073">
        <w:rPr>
          <w:rFonts w:ascii="Times New Roman" w:eastAsia="Times New Roman" w:hAnsi="Times New Roman" w:cs="Times New Roman"/>
          <w:sz w:val="28"/>
          <w:szCs w:val="28"/>
          <w:lang w:val="x-none" w:eastAsia="x-none"/>
        </w:rPr>
        <w:t xml:space="preserve"> или бездействия </w:t>
      </w:r>
      <w:r w:rsidRPr="00743073">
        <w:rPr>
          <w:rFonts w:ascii="Times New Roman" w:eastAsia="Times New Roman" w:hAnsi="Times New Roman" w:cs="Times New Roman"/>
          <w:sz w:val="28"/>
          <w:szCs w:val="28"/>
          <w:lang w:eastAsia="x-none"/>
        </w:rPr>
        <w:t>должностных лиц ОМСУ/Организации,</w:t>
      </w:r>
      <w:r w:rsidRPr="00743073">
        <w:rPr>
          <w:rFonts w:ascii="Times New Roman" w:eastAsia="Times New Roman" w:hAnsi="Times New Roman" w:cs="Times New Roman"/>
          <w:sz w:val="28"/>
          <w:szCs w:val="28"/>
          <w:lang w:eastAsia="ru-RU"/>
        </w:rPr>
        <w:t xml:space="preserve"> </w:t>
      </w:r>
      <w:r w:rsidRPr="00743073">
        <w:rPr>
          <w:rFonts w:ascii="Times New Roman" w:eastAsia="Times New Roman" w:hAnsi="Times New Roman" w:cs="Times New Roman"/>
          <w:sz w:val="28"/>
          <w:szCs w:val="28"/>
          <w:lang w:eastAsia="x-none"/>
        </w:rPr>
        <w:t>поданных в установленном порядке.</w:t>
      </w:r>
    </w:p>
    <w:p w:rsidR="00BD7FBE" w:rsidRPr="00743073" w:rsidRDefault="00BD7FBE" w:rsidP="00BD7FB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2.15.4. </w:t>
      </w:r>
      <w:r w:rsidRPr="00743073">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BD7FBE" w:rsidRPr="00743073" w:rsidRDefault="00BD7FBE" w:rsidP="00BD7FB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sub_1222"/>
      <w:r w:rsidRPr="00743073">
        <w:rPr>
          <w:rFonts w:ascii="Times New Roman" w:eastAsia="Times New Roman" w:hAnsi="Times New Roman" w:cs="Times New Roman"/>
          <w:sz w:val="28"/>
          <w:szCs w:val="28"/>
          <w:lang w:eastAsia="ru-RU"/>
        </w:rPr>
        <w:t>2.16.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BD7FBE" w:rsidRPr="00743073" w:rsidRDefault="00BD7FBE" w:rsidP="00BD7FB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sz w:val="28"/>
          <w:szCs w:val="28"/>
          <w:lang w:eastAsia="ru-RU"/>
        </w:rPr>
        <w:t xml:space="preserve">2.16.1. </w:t>
      </w:r>
      <w:bookmarkEnd w:id="5"/>
      <w:r w:rsidRPr="00743073">
        <w:rPr>
          <w:rFonts w:ascii="Times New Roman" w:eastAsia="Times New Roman" w:hAnsi="Times New Roman" w:cs="Times New Roman"/>
          <w:sz w:val="28"/>
          <w:szCs w:val="28"/>
          <w:lang w:eastAsia="ru-RU"/>
        </w:rPr>
        <w:t xml:space="preserve">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w:t>
      </w:r>
      <w:r w:rsidRPr="00743073">
        <w:rPr>
          <w:rFonts w:ascii="Times New Roman" w:eastAsia="Times New Roman" w:hAnsi="Times New Roman" w:cs="Times New Roman"/>
          <w:color w:val="000000"/>
          <w:sz w:val="28"/>
          <w:szCs w:val="28"/>
          <w:lang w:eastAsia="ru-RU"/>
        </w:rPr>
        <w:t xml:space="preserve">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BD7FBE" w:rsidRPr="00743073" w:rsidRDefault="00BD7FBE" w:rsidP="00BD7FBE">
      <w:pPr>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2.16.2. Предоставление муниципальной услуги в электронной форме осуществляется при технической реализации услуги посредством ПГУ ЛО и/или ЕПГУ.</w:t>
      </w:r>
    </w:p>
    <w:p w:rsidR="00BD7FBE" w:rsidRPr="00743073" w:rsidRDefault="00BD7FBE" w:rsidP="00BD7FBE">
      <w:pPr>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w:t>
      </w:r>
      <w:r w:rsidRPr="00743073">
        <w:rPr>
          <w:rFonts w:ascii="Times New Roman" w:eastAsia="Times New Roman" w:hAnsi="Times New Roman" w:cs="Times New Roman"/>
          <w:sz w:val="28"/>
          <w:szCs w:val="28"/>
          <w:lang w:eastAsia="ru-RU"/>
        </w:rPr>
        <w:lastRenderedPageBreak/>
        <w:t>принципу) и особенности предоставления муниципальной услуги в электронной форме.</w:t>
      </w:r>
    </w:p>
    <w:p w:rsidR="00BD7FBE" w:rsidRPr="00743073" w:rsidRDefault="00BD7FBE" w:rsidP="00BD7FBE">
      <w:pPr>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BD7FBE" w:rsidRPr="00743073" w:rsidRDefault="00BD7FBE" w:rsidP="00BD7FBE">
      <w:pPr>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государственной услуги посредством ПГУ ЛО и/или ЕПГУ.</w:t>
      </w:r>
    </w:p>
    <w:p w:rsidR="00BD7FBE" w:rsidRPr="00743073" w:rsidRDefault="00BD7FBE" w:rsidP="00BD7FBE">
      <w:pPr>
        <w:spacing w:after="0" w:line="240" w:lineRule="auto"/>
        <w:ind w:firstLine="709"/>
        <w:jc w:val="both"/>
        <w:rPr>
          <w:rFonts w:ascii="Times New Roman" w:eastAsia="Times New Roman" w:hAnsi="Times New Roman" w:cs="Times New Roman"/>
          <w:sz w:val="28"/>
          <w:szCs w:val="28"/>
          <w:lang w:eastAsia="ru-RU"/>
        </w:rPr>
      </w:pPr>
    </w:p>
    <w:p w:rsidR="00BD7FBE" w:rsidRPr="00743073" w:rsidRDefault="00BD7FBE" w:rsidP="00BD7FBE">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743073">
        <w:rPr>
          <w:rFonts w:ascii="Times New Roman" w:eastAsia="Times New Roman" w:hAnsi="Times New Roman" w:cs="Times New Roman"/>
          <w:b/>
          <w:bCs/>
          <w:sz w:val="28"/>
          <w:szCs w:val="28"/>
          <w:lang w:val="en-US" w:eastAsia="ru-RU"/>
        </w:rPr>
        <w:t>III</w:t>
      </w:r>
      <w:r w:rsidRPr="00743073">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BD7FBE" w:rsidRPr="00743073" w:rsidRDefault="00BD7FBE" w:rsidP="00BD7FBE">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rsidR="00BD7FBE" w:rsidRPr="00743073" w:rsidRDefault="00BD7FBE" w:rsidP="00BD7FBE">
      <w:pPr>
        <w:spacing w:after="0" w:line="240" w:lineRule="auto"/>
        <w:ind w:firstLine="567"/>
        <w:jc w:val="both"/>
        <w:rPr>
          <w:rFonts w:ascii="Times New Roman" w:eastAsia="Calibri" w:hAnsi="Times New Roman" w:cs="Times New Roman"/>
          <w:b/>
          <w:bCs/>
          <w:sz w:val="28"/>
          <w:szCs w:val="28"/>
          <w:lang w:eastAsia="ru-RU"/>
        </w:rPr>
      </w:pPr>
      <w:r w:rsidRPr="00743073">
        <w:rPr>
          <w:rFonts w:ascii="Times New Roman" w:eastAsia="Calibri" w:hAnsi="Times New Roman" w:cs="Times New Roman"/>
          <w:b/>
          <w:bCs/>
          <w:sz w:val="28"/>
          <w:szCs w:val="28"/>
          <w:lang w:eastAsia="ru-RU"/>
        </w:rPr>
        <w:t>3.1. Состав и последовательность действий при предоставлении муниципальной услуги.</w:t>
      </w:r>
    </w:p>
    <w:p w:rsidR="00BD7FBE" w:rsidRPr="00743073" w:rsidRDefault="00BD7FBE" w:rsidP="00BD7FBE">
      <w:pPr>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3.1.1 Последовательность действий при предоставлении муниципальной услуги, указанной в п. 1.2.1. включает в себя следующие административные процедуры:</w:t>
      </w:r>
    </w:p>
    <w:p w:rsidR="00BD7FBE" w:rsidRPr="00743073" w:rsidRDefault="00BD7FBE" w:rsidP="00BD7FBE">
      <w:pPr>
        <w:spacing w:after="0" w:line="240" w:lineRule="auto"/>
        <w:ind w:left="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rPr>
        <w:t xml:space="preserve">1. </w:t>
      </w:r>
      <w:r w:rsidRPr="00743073">
        <w:rPr>
          <w:rFonts w:ascii="Times New Roman" w:eastAsia="Calibri" w:hAnsi="Times New Roman" w:cs="Times New Roman"/>
          <w:sz w:val="28"/>
          <w:szCs w:val="28"/>
        </w:rPr>
        <w:tab/>
        <w:t>прием и регистрация заявления и представленных документов по форме согласно приложению№ 1 к настоящему регламенту– 1 рабочий день;</w:t>
      </w:r>
    </w:p>
    <w:p w:rsidR="00BD7FBE" w:rsidRPr="00743073" w:rsidRDefault="00BD7FBE" w:rsidP="00BD7FBE">
      <w:pPr>
        <w:spacing w:after="0" w:line="240" w:lineRule="auto"/>
        <w:ind w:left="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2. </w:t>
      </w:r>
      <w:r w:rsidRPr="00743073">
        <w:rPr>
          <w:rFonts w:ascii="Times New Roman" w:eastAsia="Calibri" w:hAnsi="Times New Roman" w:cs="Times New Roman"/>
          <w:sz w:val="28"/>
          <w:szCs w:val="28"/>
        </w:rPr>
        <w:tab/>
        <w:t xml:space="preserve">рассмотрение документов об оказании </w:t>
      </w:r>
      <w:proofErr w:type="gramStart"/>
      <w:r w:rsidRPr="00743073">
        <w:rPr>
          <w:rFonts w:ascii="Times New Roman" w:eastAsia="Calibri" w:hAnsi="Times New Roman" w:cs="Times New Roman"/>
          <w:sz w:val="28"/>
          <w:szCs w:val="28"/>
        </w:rPr>
        <w:t>муниципальной  услуги</w:t>
      </w:r>
      <w:proofErr w:type="gramEnd"/>
      <w:r w:rsidRPr="00743073">
        <w:rPr>
          <w:rFonts w:ascii="Times New Roman" w:eastAsia="Calibri" w:hAnsi="Times New Roman" w:cs="Times New Roman"/>
          <w:sz w:val="28"/>
          <w:szCs w:val="28"/>
        </w:rPr>
        <w:t xml:space="preserve">, а также направление запросов и получение ответов в рамках межведомственного информационного взаимодействия и (или)  иных запросов -  5 рабочих дней  </w:t>
      </w:r>
    </w:p>
    <w:p w:rsidR="00BD7FBE" w:rsidRPr="00743073" w:rsidRDefault="00BD7FBE" w:rsidP="00BD7FBE">
      <w:pPr>
        <w:spacing w:after="0" w:line="240" w:lineRule="auto"/>
        <w:ind w:left="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3. </w:t>
      </w:r>
      <w:r w:rsidRPr="00743073">
        <w:rPr>
          <w:rFonts w:ascii="Times New Roman" w:eastAsia="Calibri" w:hAnsi="Times New Roman" w:cs="Times New Roman"/>
          <w:sz w:val="28"/>
          <w:szCs w:val="28"/>
        </w:rPr>
        <w:tab/>
        <w:t xml:space="preserve">принятие и подписание решения о предоставлении или об отказе в предоставлении муниципальной услуги по форме согласно приложениям №_ (пример в приложении </w:t>
      </w:r>
      <w:proofErr w:type="gramStart"/>
      <w:r w:rsidRPr="00743073">
        <w:rPr>
          <w:rFonts w:ascii="Times New Roman" w:eastAsia="Calibri" w:hAnsi="Times New Roman" w:cs="Times New Roman"/>
          <w:sz w:val="28"/>
          <w:szCs w:val="28"/>
        </w:rPr>
        <w:t>4.1,4.2</w:t>
      </w:r>
      <w:proofErr w:type="gramEnd"/>
      <w:r w:rsidRPr="00743073">
        <w:rPr>
          <w:rFonts w:ascii="Times New Roman" w:eastAsia="Calibri" w:hAnsi="Times New Roman" w:cs="Times New Roman"/>
          <w:sz w:val="28"/>
          <w:szCs w:val="28"/>
        </w:rPr>
        <w:t>) к настоящему регламенту – 3 рабочих дня</w:t>
      </w:r>
      <w:r w:rsidRPr="00743073">
        <w:rPr>
          <w:rFonts w:ascii="Times New Roman" w:eastAsia="Calibri" w:hAnsi="Times New Roman" w:cs="Times New Roman"/>
        </w:rPr>
        <w:t>;</w:t>
      </w:r>
    </w:p>
    <w:p w:rsidR="00BD7FBE" w:rsidRPr="00743073" w:rsidRDefault="00BD7FBE" w:rsidP="00BD7FBE">
      <w:pPr>
        <w:spacing w:after="0" w:line="240" w:lineRule="auto"/>
        <w:ind w:left="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4. </w:t>
      </w:r>
      <w:r w:rsidRPr="00743073">
        <w:rPr>
          <w:rFonts w:ascii="Times New Roman" w:eastAsia="Calibri" w:hAnsi="Times New Roman" w:cs="Times New Roman"/>
          <w:sz w:val="28"/>
          <w:szCs w:val="28"/>
        </w:rPr>
        <w:tab/>
        <w:t>информирование граждан о принятом решении, выдача оформленного решения и формирование учетного дела/</w:t>
      </w:r>
      <w:r w:rsidRPr="00743073">
        <w:rPr>
          <w:rFonts w:ascii="Times New Roman" w:eastAsia="Calibri" w:hAnsi="Times New Roman" w:cs="Times New Roman"/>
          <w:sz w:val="28"/>
          <w:szCs w:val="28"/>
          <w:lang w:eastAsia="ru-RU"/>
        </w:rPr>
        <w:t>реестровой записи в информационной системе</w:t>
      </w:r>
      <w:r w:rsidRPr="00743073">
        <w:rPr>
          <w:rFonts w:ascii="Times New Roman" w:eastAsia="Calibri" w:hAnsi="Times New Roman" w:cs="Times New Roman"/>
          <w:color w:val="000000"/>
          <w:sz w:val="28"/>
          <w:szCs w:val="28"/>
        </w:rPr>
        <w:t xml:space="preserve"> (при технической реализации)</w:t>
      </w:r>
      <w:r w:rsidRPr="00743073">
        <w:rPr>
          <w:rFonts w:ascii="Times New Roman" w:eastAsia="Calibri" w:hAnsi="Times New Roman" w:cs="Times New Roman"/>
          <w:sz w:val="28"/>
          <w:szCs w:val="28"/>
        </w:rPr>
        <w:t xml:space="preserve"> гражданина, принятого на учет в качестве нуждающихся в жилых помещениях – 1 рабочий день. </w:t>
      </w:r>
    </w:p>
    <w:p w:rsidR="00BD7FBE" w:rsidRPr="00743073" w:rsidRDefault="00BD7FBE" w:rsidP="00BD7FBE">
      <w:pPr>
        <w:spacing w:after="0" w:line="240" w:lineRule="auto"/>
        <w:ind w:firstLine="708"/>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3.1.1.2 Последовательность действий при предоставлении муниципальной услуги, указанной в п. 1.2.2. включает в себя следующие административные процедуры:</w:t>
      </w:r>
    </w:p>
    <w:p w:rsidR="00BD7FBE" w:rsidRPr="00743073" w:rsidRDefault="00BD7FBE" w:rsidP="00BD7FBE">
      <w:pPr>
        <w:spacing w:after="0" w:line="240" w:lineRule="auto"/>
        <w:ind w:left="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rPr>
        <w:t>1.</w:t>
      </w:r>
      <w:r w:rsidRPr="00743073">
        <w:rPr>
          <w:rFonts w:ascii="Times New Roman" w:eastAsia="Calibri" w:hAnsi="Times New Roman" w:cs="Times New Roman"/>
          <w:sz w:val="28"/>
          <w:szCs w:val="28"/>
        </w:rPr>
        <w:tab/>
        <w:t xml:space="preserve">прием и регистрация заявления по форме согласно приложению № </w:t>
      </w:r>
      <w:proofErr w:type="gramStart"/>
      <w:r w:rsidRPr="00743073">
        <w:rPr>
          <w:rFonts w:ascii="Times New Roman" w:eastAsia="Calibri" w:hAnsi="Times New Roman" w:cs="Times New Roman"/>
          <w:sz w:val="28"/>
          <w:szCs w:val="28"/>
        </w:rPr>
        <w:t>2  к</w:t>
      </w:r>
      <w:proofErr w:type="gramEnd"/>
      <w:r w:rsidRPr="00743073">
        <w:rPr>
          <w:rFonts w:ascii="Times New Roman" w:eastAsia="Calibri" w:hAnsi="Times New Roman" w:cs="Times New Roman"/>
          <w:sz w:val="28"/>
          <w:szCs w:val="28"/>
        </w:rPr>
        <w:t xml:space="preserve"> настоящему регламенту– 1 рабочий день;</w:t>
      </w:r>
    </w:p>
    <w:p w:rsidR="00BD7FBE" w:rsidRPr="00743073" w:rsidRDefault="00BD7FBE" w:rsidP="00BD7FBE">
      <w:pPr>
        <w:spacing w:after="0" w:line="240" w:lineRule="auto"/>
        <w:ind w:left="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2.</w:t>
      </w:r>
      <w:r w:rsidRPr="00743073">
        <w:rPr>
          <w:rFonts w:ascii="Times New Roman" w:eastAsia="Calibri" w:hAnsi="Times New Roman" w:cs="Times New Roman"/>
          <w:sz w:val="28"/>
          <w:szCs w:val="28"/>
        </w:rPr>
        <w:tab/>
        <w:t>рассмотрение заявления</w:t>
      </w:r>
      <w:r w:rsidRPr="00743073">
        <w:rPr>
          <w:rFonts w:ascii="Times New Roman" w:eastAsia="Calibri" w:hAnsi="Times New Roman" w:cs="Times New Roman"/>
          <w:sz w:val="28"/>
          <w:szCs w:val="28"/>
          <w:lang w:eastAsia="ru-RU"/>
        </w:rPr>
        <w:t xml:space="preserve"> и принятие решения об очередности предоставления жилых помещений по договору социального найма</w:t>
      </w:r>
      <w:r w:rsidRPr="00743073">
        <w:rPr>
          <w:rFonts w:ascii="Calibri" w:eastAsia="Calibri" w:hAnsi="Calibri" w:cs="Calibri"/>
        </w:rPr>
        <w:t xml:space="preserve"> </w:t>
      </w:r>
      <w:r w:rsidRPr="00743073">
        <w:rPr>
          <w:rFonts w:ascii="Times New Roman" w:eastAsia="Calibri" w:hAnsi="Times New Roman" w:cs="Times New Roman"/>
          <w:sz w:val="28"/>
          <w:szCs w:val="28"/>
          <w:lang w:eastAsia="ru-RU"/>
        </w:rPr>
        <w:t xml:space="preserve">по форме согласно приложениям №5.1, 5.2 (пример в приложении </w:t>
      </w:r>
      <w:proofErr w:type="gramStart"/>
      <w:r w:rsidRPr="00743073">
        <w:rPr>
          <w:rFonts w:ascii="Times New Roman" w:eastAsia="Calibri" w:hAnsi="Times New Roman" w:cs="Times New Roman"/>
          <w:sz w:val="28"/>
          <w:szCs w:val="28"/>
          <w:lang w:eastAsia="ru-RU"/>
        </w:rPr>
        <w:t>4.1,4.2</w:t>
      </w:r>
      <w:proofErr w:type="gramEnd"/>
      <w:r w:rsidRPr="00743073">
        <w:rPr>
          <w:rFonts w:ascii="Times New Roman" w:eastAsia="Calibri" w:hAnsi="Times New Roman" w:cs="Times New Roman"/>
          <w:sz w:val="28"/>
          <w:szCs w:val="28"/>
          <w:lang w:eastAsia="ru-RU"/>
        </w:rPr>
        <w:t xml:space="preserve">) к настоящему регламенту </w:t>
      </w:r>
      <w:r w:rsidRPr="00743073">
        <w:rPr>
          <w:rFonts w:ascii="Times New Roman" w:eastAsia="Calibri" w:hAnsi="Times New Roman" w:cs="Times New Roman"/>
          <w:sz w:val="28"/>
          <w:szCs w:val="28"/>
        </w:rPr>
        <w:t>– 2 рабочий день</w:t>
      </w:r>
      <w:r w:rsidRPr="00743073">
        <w:rPr>
          <w:rFonts w:ascii="Times New Roman" w:eastAsia="Calibri" w:hAnsi="Times New Roman" w:cs="Times New Roman"/>
        </w:rPr>
        <w:t>;</w:t>
      </w:r>
    </w:p>
    <w:p w:rsidR="00BD7FBE" w:rsidRPr="00743073" w:rsidRDefault="00BD7FBE" w:rsidP="00BD7FBE">
      <w:pPr>
        <w:spacing w:after="0" w:line="240" w:lineRule="auto"/>
        <w:ind w:left="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lastRenderedPageBreak/>
        <w:t>3.</w:t>
      </w:r>
      <w:r w:rsidRPr="00743073">
        <w:rPr>
          <w:rFonts w:ascii="Times New Roman" w:eastAsia="Calibri" w:hAnsi="Times New Roman" w:cs="Times New Roman"/>
          <w:sz w:val="28"/>
          <w:szCs w:val="28"/>
        </w:rPr>
        <w:tab/>
        <w:t>предоставление информации об очередности предоставления жилых помещений по договорам социального найма или отказ в предоставлении такой информации – 1 рабочий дней;</w:t>
      </w:r>
    </w:p>
    <w:p w:rsidR="00BD7FBE" w:rsidRPr="00743073" w:rsidRDefault="00BD7FBE" w:rsidP="00BD7FBE">
      <w:pPr>
        <w:spacing w:after="0" w:line="240" w:lineRule="auto"/>
        <w:jc w:val="both"/>
        <w:rPr>
          <w:rFonts w:ascii="Times New Roman" w:eastAsia="Calibri" w:hAnsi="Times New Roman" w:cs="Times New Roman"/>
          <w:bCs/>
          <w:sz w:val="28"/>
          <w:szCs w:val="28"/>
          <w:lang w:eastAsia="ru-RU"/>
        </w:rPr>
      </w:pPr>
    </w:p>
    <w:p w:rsidR="00BD7FBE" w:rsidRPr="00743073" w:rsidRDefault="00BD7FBE" w:rsidP="00BD7FBE">
      <w:pPr>
        <w:spacing w:after="0" w:line="240" w:lineRule="auto"/>
        <w:ind w:firstLine="567"/>
        <w:jc w:val="both"/>
        <w:rPr>
          <w:rFonts w:ascii="Times New Roman" w:eastAsia="Calibri" w:hAnsi="Times New Roman" w:cs="Times New Roman"/>
          <w:bCs/>
          <w:sz w:val="28"/>
          <w:szCs w:val="28"/>
          <w:lang w:eastAsia="ru-RU"/>
        </w:rPr>
      </w:pPr>
      <w:r w:rsidRPr="00743073">
        <w:rPr>
          <w:rFonts w:ascii="Times New Roman" w:eastAsia="Calibri" w:hAnsi="Times New Roman" w:cs="Times New Roman"/>
          <w:bCs/>
          <w:sz w:val="28"/>
          <w:szCs w:val="28"/>
          <w:lang w:eastAsia="ru-RU"/>
        </w:rPr>
        <w:t>3.1.2. Прием и регистрация заявления о предоставлении муниципальной услуги.</w:t>
      </w:r>
    </w:p>
    <w:p w:rsidR="00BD7FBE" w:rsidRPr="00743073" w:rsidRDefault="00BD7FBE" w:rsidP="00BD7FBE">
      <w:pPr>
        <w:spacing w:after="0" w:line="240" w:lineRule="auto"/>
        <w:ind w:firstLine="567"/>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3.1.2.1.Основанием для начала процедуры приема заявления для услуги 1.2.1 является: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 и прилагаемых к нему документов.</w:t>
      </w:r>
    </w:p>
    <w:p w:rsidR="00BD7FBE" w:rsidRPr="00743073" w:rsidRDefault="00BD7FBE" w:rsidP="00BD7FBE">
      <w:pPr>
        <w:spacing w:after="0" w:line="240" w:lineRule="auto"/>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Основанием для начала процедуры приема заявления для услуги 1.2.2 является: поступление специалисту жилищного отдела (сектора) администрации заявления о предоставлении информации об очередности предоставления жилых помещений по договорам социального найма;</w:t>
      </w:r>
    </w:p>
    <w:p w:rsidR="00BD7FBE" w:rsidRPr="00743073" w:rsidRDefault="00BD7FBE" w:rsidP="00BD7FBE">
      <w:pPr>
        <w:autoSpaceDE w:val="0"/>
        <w:autoSpaceDN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специалист, наделенный в соответствии с должностным регламентом функциями по приему заявлений и документов, принимает поступившие заявление и </w:t>
      </w:r>
      <w:proofErr w:type="gramStart"/>
      <w:r w:rsidRPr="00743073">
        <w:rPr>
          <w:rFonts w:ascii="Times New Roman" w:eastAsia="Calibri" w:hAnsi="Times New Roman" w:cs="Times New Roman"/>
          <w:sz w:val="28"/>
          <w:szCs w:val="28"/>
          <w:lang w:eastAsia="ru-RU"/>
        </w:rPr>
        <w:t xml:space="preserve">документы  </w:t>
      </w:r>
      <w:r w:rsidRPr="00743073">
        <w:rPr>
          <w:rFonts w:ascii="Times New Roman" w:eastAsia="Calibri" w:hAnsi="Times New Roman" w:cs="Times New Roman"/>
          <w:sz w:val="28"/>
          <w:szCs w:val="28"/>
        </w:rPr>
        <w:t>в</w:t>
      </w:r>
      <w:proofErr w:type="gramEnd"/>
      <w:r w:rsidRPr="00743073">
        <w:rPr>
          <w:rFonts w:ascii="Times New Roman" w:eastAsia="Calibri" w:hAnsi="Times New Roman" w:cs="Times New Roman"/>
          <w:sz w:val="28"/>
          <w:szCs w:val="28"/>
        </w:rPr>
        <w:t xml:space="preserve"> сроки, указанные в подпункте 1 подпункта 3.1.1 пункта  3.1 настоящего регламента для услуги 1.2.1 и в подпункте 1 подпункта </w:t>
      </w:r>
      <w:r w:rsidRPr="00743073">
        <w:rPr>
          <w:rFonts w:ascii="Times New Roman" w:eastAsia="Calibri" w:hAnsi="Times New Roman" w:cs="Times New Roman"/>
          <w:sz w:val="28"/>
          <w:szCs w:val="28"/>
          <w:lang w:eastAsia="ru-RU"/>
        </w:rPr>
        <w:t xml:space="preserve">3.1.1.2  </w:t>
      </w:r>
      <w:r w:rsidRPr="00743073">
        <w:rPr>
          <w:rFonts w:ascii="Times New Roman" w:eastAsia="Calibri" w:hAnsi="Times New Roman" w:cs="Times New Roman"/>
          <w:sz w:val="28"/>
          <w:szCs w:val="28"/>
        </w:rPr>
        <w:t>пункта  3.1 настоящего регламента для услуги 1.2.2:</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1 действие: должностное лицо, ответственное за выполнение административного действия, в случае получения документов посредством МФЦ или в электронной форме через ПГУ ЛО, либо ЕПГУ принимает в работу электронные документы в автоматизированной информационной системе Ленинградской области «АИС </w:t>
      </w:r>
      <w:proofErr w:type="spellStart"/>
      <w:r w:rsidRPr="00743073">
        <w:rPr>
          <w:rFonts w:ascii="Times New Roman" w:eastAsia="Calibri" w:hAnsi="Times New Roman" w:cs="Times New Roman"/>
          <w:sz w:val="28"/>
          <w:szCs w:val="28"/>
          <w:lang w:eastAsia="ru-RU"/>
        </w:rPr>
        <w:t>Межвед</w:t>
      </w:r>
      <w:proofErr w:type="spellEnd"/>
      <w:r w:rsidRPr="00743073">
        <w:rPr>
          <w:rFonts w:ascii="Times New Roman" w:eastAsia="Calibri" w:hAnsi="Times New Roman" w:cs="Times New Roman"/>
          <w:sz w:val="28"/>
          <w:szCs w:val="28"/>
          <w:lang w:eastAsia="ru-RU"/>
        </w:rPr>
        <w:t xml:space="preserve"> ЛО» (далее - АИС «</w:t>
      </w:r>
      <w:proofErr w:type="spellStart"/>
      <w:r w:rsidRPr="00743073">
        <w:rPr>
          <w:rFonts w:ascii="Times New Roman" w:eastAsia="Calibri" w:hAnsi="Times New Roman" w:cs="Times New Roman"/>
          <w:sz w:val="28"/>
          <w:szCs w:val="28"/>
          <w:lang w:eastAsia="ru-RU"/>
        </w:rPr>
        <w:t>Межвед</w:t>
      </w:r>
      <w:proofErr w:type="spellEnd"/>
      <w:r w:rsidRPr="00743073">
        <w:rPr>
          <w:rFonts w:ascii="Times New Roman" w:eastAsia="Calibri" w:hAnsi="Times New Roman" w:cs="Times New Roman"/>
          <w:sz w:val="28"/>
          <w:szCs w:val="28"/>
          <w:lang w:eastAsia="ru-RU"/>
        </w:rPr>
        <w:t xml:space="preserve"> ЛО») в сроки, указанные в пункте 3.1.1 настоящего регламента.</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2 действие: заявление о принятии заявителя на учет граждан в качестве нуждающихся в жилых помещениях (заявление о предоставлении информации об очередности предоставления жилых помещений по договорам социального найма) в течение одного рабочего дня регистрируется в Книге регистрации заявлений граждан о </w:t>
      </w:r>
      <w:proofErr w:type="gramStart"/>
      <w:r w:rsidRPr="00743073">
        <w:rPr>
          <w:rFonts w:ascii="Times New Roman" w:eastAsia="Calibri" w:hAnsi="Times New Roman" w:cs="Times New Roman"/>
          <w:sz w:val="28"/>
          <w:szCs w:val="28"/>
          <w:lang w:eastAsia="ru-RU"/>
        </w:rPr>
        <w:t>принятия  на</w:t>
      </w:r>
      <w:proofErr w:type="gramEnd"/>
      <w:r w:rsidRPr="00743073">
        <w:rPr>
          <w:rFonts w:ascii="Times New Roman" w:eastAsia="Calibri" w:hAnsi="Times New Roman" w:cs="Times New Roman"/>
          <w:sz w:val="28"/>
          <w:szCs w:val="28"/>
          <w:lang w:eastAsia="ru-RU"/>
        </w:rPr>
        <w:t xml:space="preserve"> учет в качестве нуждающихся в жилых помещениях, предоставляемых по договорам социального найма (Приложение №__);</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3.1.2.3. Результат выполнения административной процедуры: регистрация заявления.</w:t>
      </w:r>
    </w:p>
    <w:p w:rsidR="00BD7FBE" w:rsidRPr="00743073" w:rsidRDefault="00BD7FBE" w:rsidP="00BD7FBE">
      <w:pPr>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bCs/>
          <w:sz w:val="28"/>
          <w:szCs w:val="28"/>
          <w:lang w:eastAsia="ru-RU"/>
        </w:rPr>
        <w:t>3.1.3.</w:t>
      </w:r>
      <w:r w:rsidRPr="00743073">
        <w:rPr>
          <w:rFonts w:ascii="Times New Roman" w:eastAsia="Calibri" w:hAnsi="Times New Roman" w:cs="Times New Roman"/>
          <w:sz w:val="28"/>
          <w:szCs w:val="28"/>
          <w:lang w:eastAsia="ru-RU"/>
        </w:rPr>
        <w:t xml:space="preserve"> </w:t>
      </w:r>
      <w:r w:rsidRPr="00743073">
        <w:rPr>
          <w:rFonts w:ascii="Times New Roman" w:eastAsia="Calibri" w:hAnsi="Times New Roman" w:cs="Times New Roman"/>
          <w:bCs/>
          <w:sz w:val="28"/>
          <w:szCs w:val="28"/>
          <w:lang w:eastAsia="ru-RU"/>
        </w:rPr>
        <w:t xml:space="preserve">Рассмотрение документов об оказании </w:t>
      </w:r>
      <w:proofErr w:type="gramStart"/>
      <w:r w:rsidRPr="00743073">
        <w:rPr>
          <w:rFonts w:ascii="Times New Roman" w:eastAsia="Calibri" w:hAnsi="Times New Roman" w:cs="Times New Roman"/>
          <w:bCs/>
          <w:sz w:val="28"/>
          <w:szCs w:val="28"/>
          <w:lang w:eastAsia="ru-RU"/>
        </w:rPr>
        <w:t>муниципальной  услуги</w:t>
      </w:r>
      <w:proofErr w:type="gramEnd"/>
      <w:r w:rsidRPr="00743073">
        <w:rPr>
          <w:rFonts w:ascii="Times New Roman" w:eastAsia="Calibri" w:hAnsi="Times New Roman" w:cs="Times New Roman"/>
          <w:bCs/>
          <w:sz w:val="28"/>
          <w:szCs w:val="28"/>
          <w:lang w:eastAsia="ru-RU"/>
        </w:rPr>
        <w:t>, а также направление запросов и получение ответов в рамках межведомственного информационного взаимодействия и (или)  иных запросов</w:t>
      </w:r>
      <w:r w:rsidRPr="00743073">
        <w:rPr>
          <w:rFonts w:ascii="Times New Roman" w:eastAsia="Calibri" w:hAnsi="Times New Roman" w:cs="Times New Roman"/>
          <w:sz w:val="28"/>
          <w:szCs w:val="28"/>
        </w:rPr>
        <w:t xml:space="preserve"> (для услуги 1.2.1).</w:t>
      </w:r>
    </w:p>
    <w:p w:rsidR="00BD7FBE" w:rsidRPr="00743073" w:rsidRDefault="00BD7FBE" w:rsidP="00BD7FBE">
      <w:pPr>
        <w:autoSpaceDE w:val="0"/>
        <w:autoSpaceDN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Специалист проводит проверку документов на комплектность и достоверность, проверку сведений, содержащихся в представленных заявлении и документах, в целях оценки их соответствия требованиям и условиям получения муниципальной услуги, формирует и направляет соответствующий(е) запрос(ы) в рамках межведомственного электронного </w:t>
      </w:r>
      <w:r w:rsidRPr="00743073">
        <w:rPr>
          <w:rFonts w:ascii="Times New Roman" w:eastAsia="Calibri" w:hAnsi="Times New Roman" w:cs="Times New Roman"/>
          <w:sz w:val="28"/>
          <w:szCs w:val="28"/>
        </w:rPr>
        <w:lastRenderedPageBreak/>
        <w:t>взаимодействия видов сведений, по которым не реализована техническая возможность автоматического направления межведомственных запросов, посредством нажатия «Отправить запрос» в АИС «</w:t>
      </w:r>
      <w:proofErr w:type="spellStart"/>
      <w:r w:rsidRPr="00743073">
        <w:rPr>
          <w:rFonts w:ascii="Times New Roman" w:eastAsia="Calibri" w:hAnsi="Times New Roman" w:cs="Times New Roman"/>
          <w:sz w:val="28"/>
          <w:szCs w:val="28"/>
        </w:rPr>
        <w:t>Межвед</w:t>
      </w:r>
      <w:proofErr w:type="spellEnd"/>
      <w:r w:rsidRPr="00743073">
        <w:rPr>
          <w:rFonts w:ascii="Times New Roman" w:eastAsia="Calibri" w:hAnsi="Times New Roman" w:cs="Times New Roman"/>
          <w:sz w:val="28"/>
          <w:szCs w:val="28"/>
        </w:rPr>
        <w:t xml:space="preserve"> ЛО» и производит мониторинг статусов ответов на межведомственные запросы по заявлениям в карточках каждого из заявлений в работе, и в рамках бумажного запроса по видам сведений которых не реализована техническая возможность межведомственного электронного взаимодействия.</w:t>
      </w:r>
    </w:p>
    <w:p w:rsidR="00BD7FBE" w:rsidRPr="00743073" w:rsidRDefault="00BD7FBE" w:rsidP="00BD7FBE">
      <w:pPr>
        <w:autoSpaceDE w:val="0"/>
        <w:autoSpaceDN w:val="0"/>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Times New Roman" w:hAnsi="Times New Roman" w:cs="Times New Roman"/>
          <w:color w:val="000000"/>
          <w:sz w:val="28"/>
          <w:szCs w:val="28"/>
        </w:rPr>
        <w:t xml:space="preserve">Результат выполнения административного действия: формирование комплекта документов, необходимого для принятия решения </w:t>
      </w:r>
      <w:r w:rsidRPr="00743073">
        <w:rPr>
          <w:rFonts w:ascii="Times New Roman" w:eastAsia="Calibri" w:hAnsi="Times New Roman" w:cs="Times New Roman"/>
          <w:sz w:val="28"/>
          <w:szCs w:val="28"/>
          <w:lang w:eastAsia="ru-RU"/>
        </w:rPr>
        <w:t xml:space="preserve">должностным лицом жилищного отдела (сектора) </w:t>
      </w:r>
      <w:r w:rsidRPr="00743073">
        <w:rPr>
          <w:rFonts w:ascii="Times New Roman" w:eastAsia="Times New Roman" w:hAnsi="Times New Roman" w:cs="Times New Roman"/>
          <w:color w:val="000000"/>
          <w:sz w:val="28"/>
          <w:szCs w:val="28"/>
        </w:rPr>
        <w:t xml:space="preserve">о </w:t>
      </w:r>
      <w:r w:rsidRPr="00743073">
        <w:rPr>
          <w:rFonts w:ascii="Times New Roman" w:eastAsia="Calibri" w:hAnsi="Times New Roman" w:cs="Times New Roman"/>
          <w:sz w:val="28"/>
          <w:szCs w:val="28"/>
          <w:lang w:eastAsia="ru-RU"/>
        </w:rPr>
        <w:t>принятии граждан на учет в качестве нуждающихся в жилых помещениях, предоставляемых по договорам социального найма.</w:t>
      </w:r>
    </w:p>
    <w:p w:rsidR="00BD7FBE" w:rsidRPr="00743073" w:rsidRDefault="00BD7FBE" w:rsidP="00BD7FBE">
      <w:pPr>
        <w:autoSpaceDE w:val="0"/>
        <w:autoSpaceDN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3.1.4 Принятие и подписание решения о предоставлении или об отказе в предоставлении муниципальной услуги: </w:t>
      </w:r>
    </w:p>
    <w:p w:rsidR="00BD7FBE" w:rsidRPr="00743073" w:rsidRDefault="00BD7FBE" w:rsidP="00BD7FBE">
      <w:pPr>
        <w:autoSpaceDE w:val="0"/>
        <w:autoSpaceDN w:val="0"/>
        <w:spacing w:after="0" w:line="240" w:lineRule="auto"/>
        <w:ind w:firstLine="709"/>
        <w:jc w:val="both"/>
        <w:rPr>
          <w:rFonts w:ascii="Times New Roman" w:eastAsia="Calibri" w:hAnsi="Times New Roman" w:cs="Times New Roman"/>
          <w:i/>
          <w:sz w:val="28"/>
          <w:szCs w:val="28"/>
        </w:rPr>
      </w:pPr>
      <w:r w:rsidRPr="00743073">
        <w:rPr>
          <w:rFonts w:ascii="Times New Roman" w:eastAsia="Calibri" w:hAnsi="Times New Roman" w:cs="Times New Roman"/>
          <w:sz w:val="28"/>
          <w:szCs w:val="28"/>
        </w:rPr>
        <w:t>На основании поступивших запрашиваемых документов (сведений) и выполнением условий пункта 2.10 настоящего регламента должностным лицом жилищного отдела (сектора) готовится проект решения (форму решения (постановление/распоряжение) муниципальное образование определяет самостоятельно, шаблоны указаны во вложении)</w:t>
      </w:r>
      <w:r w:rsidRPr="00743073">
        <w:rPr>
          <w:rFonts w:ascii="Times New Roman" w:eastAsia="Calibri" w:hAnsi="Times New Roman" w:cs="Times New Roman"/>
          <w:i/>
          <w:sz w:val="28"/>
          <w:szCs w:val="28"/>
        </w:rPr>
        <w:t>:</w:t>
      </w:r>
    </w:p>
    <w:p w:rsidR="00BD7FBE" w:rsidRPr="00743073" w:rsidRDefault="00BD7FBE" w:rsidP="00BD7FBE">
      <w:pPr>
        <w:autoSpaceDE w:val="0"/>
        <w:autoSpaceDN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w:t>
      </w:r>
      <w:proofErr w:type="gramStart"/>
      <w:r w:rsidRPr="00743073">
        <w:rPr>
          <w:rFonts w:ascii="Times New Roman" w:eastAsia="Calibri" w:hAnsi="Times New Roman" w:cs="Times New Roman"/>
          <w:sz w:val="28"/>
          <w:szCs w:val="28"/>
        </w:rPr>
        <w:t>о  принятии</w:t>
      </w:r>
      <w:proofErr w:type="gramEnd"/>
      <w:r w:rsidRPr="00743073">
        <w:rPr>
          <w:rFonts w:ascii="Times New Roman" w:eastAsia="Calibri" w:hAnsi="Times New Roman" w:cs="Times New Roman"/>
          <w:sz w:val="28"/>
          <w:szCs w:val="28"/>
        </w:rPr>
        <w:t xml:space="preserve"> граждан на учет в качестве нуждающихся в жилых помещениях, предоставляемых по договорам социального найма, согласно приложению № 4.1;</w:t>
      </w:r>
    </w:p>
    <w:p w:rsidR="00BD7FBE" w:rsidRPr="00743073" w:rsidRDefault="00BD7FBE" w:rsidP="00BD7FBE">
      <w:pPr>
        <w:autoSpaceDE w:val="0"/>
        <w:autoSpaceDN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обоснованный отказ </w:t>
      </w:r>
      <w:proofErr w:type="gramStart"/>
      <w:r w:rsidRPr="00743073">
        <w:rPr>
          <w:rFonts w:ascii="Times New Roman" w:eastAsia="Calibri" w:hAnsi="Times New Roman" w:cs="Times New Roman"/>
          <w:sz w:val="28"/>
          <w:szCs w:val="28"/>
        </w:rPr>
        <w:t>о  принятии</w:t>
      </w:r>
      <w:proofErr w:type="gramEnd"/>
      <w:r w:rsidRPr="00743073">
        <w:rPr>
          <w:rFonts w:ascii="Times New Roman" w:eastAsia="Calibri" w:hAnsi="Times New Roman" w:cs="Times New Roman"/>
          <w:sz w:val="28"/>
          <w:szCs w:val="28"/>
        </w:rPr>
        <w:t xml:space="preserve"> граждан на учет в качестве нуждающихся в жилых помещениях, предоставляемых по договорам социального найма, согласно приложению № 4.2;</w:t>
      </w:r>
    </w:p>
    <w:p w:rsidR="00BD7FBE" w:rsidRPr="00743073" w:rsidRDefault="00BD7FBE" w:rsidP="00BD7FBE">
      <w:pPr>
        <w:autoSpaceDE w:val="0"/>
        <w:autoSpaceDN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предоставление информации об очередности предоставления жилых помещений по договорам социального найма, согласно приложению № __ (шаблон указан в приложении 5.1);</w:t>
      </w:r>
    </w:p>
    <w:p w:rsidR="00BD7FBE" w:rsidRPr="00743073" w:rsidRDefault="00BD7FBE" w:rsidP="00BD7FBE">
      <w:pPr>
        <w:autoSpaceDE w:val="0"/>
        <w:autoSpaceDN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отказ в предоставлении такой информации, согласно приложению № ___ (шаблон указан в приложении 5.1);</w:t>
      </w:r>
    </w:p>
    <w:p w:rsidR="00BD7FBE" w:rsidRPr="00743073" w:rsidRDefault="00BD7FBE" w:rsidP="00BD7FBE">
      <w:pPr>
        <w:autoSpaceDE w:val="0"/>
        <w:autoSpaceDN w:val="0"/>
        <w:spacing w:after="0" w:line="240" w:lineRule="auto"/>
        <w:ind w:firstLine="709"/>
        <w:jc w:val="both"/>
        <w:rPr>
          <w:rFonts w:ascii="Times New Roman" w:eastAsia="Calibri" w:hAnsi="Times New Roman" w:cs="Times New Roman"/>
          <w:bCs/>
          <w:sz w:val="28"/>
          <w:szCs w:val="28"/>
          <w:lang w:eastAsia="ru-RU"/>
        </w:rPr>
      </w:pPr>
      <w:r w:rsidRPr="00743073">
        <w:rPr>
          <w:rFonts w:ascii="Times New Roman" w:eastAsia="Calibri" w:hAnsi="Times New Roman" w:cs="Times New Roman"/>
          <w:sz w:val="28"/>
          <w:szCs w:val="28"/>
        </w:rPr>
        <w:t xml:space="preserve">и передается в общий отдел администрации </w:t>
      </w:r>
      <w:r w:rsidR="00244B0B" w:rsidRPr="00743073">
        <w:rPr>
          <w:rFonts w:ascii="Times New Roman" w:eastAsia="Calibri"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r w:rsidRPr="00743073">
        <w:rPr>
          <w:rFonts w:ascii="Times New Roman" w:eastAsia="Calibri" w:hAnsi="Times New Roman" w:cs="Times New Roman"/>
          <w:sz w:val="28"/>
          <w:szCs w:val="28"/>
        </w:rPr>
        <w:t xml:space="preserve"> для дальнейшего оформления, согласования и подписания в сроки, указанные в подпункте 3 подпункта 3.1.1, </w:t>
      </w:r>
      <w:r w:rsidRPr="00743073">
        <w:rPr>
          <w:rFonts w:ascii="Times New Roman" w:eastAsia="Calibri" w:hAnsi="Times New Roman" w:cs="Times New Roman"/>
          <w:bCs/>
          <w:sz w:val="28"/>
          <w:szCs w:val="28"/>
          <w:lang w:eastAsia="ru-RU"/>
        </w:rPr>
        <w:t xml:space="preserve">в </w:t>
      </w:r>
      <w:r w:rsidRPr="00743073">
        <w:rPr>
          <w:rFonts w:ascii="Times New Roman" w:eastAsia="Calibri" w:hAnsi="Times New Roman" w:cs="Times New Roman"/>
          <w:sz w:val="28"/>
          <w:szCs w:val="28"/>
        </w:rPr>
        <w:t xml:space="preserve">подпункте 2 подпункта </w:t>
      </w:r>
      <w:r w:rsidRPr="00743073">
        <w:rPr>
          <w:rFonts w:ascii="Times New Roman" w:eastAsia="Calibri" w:hAnsi="Times New Roman" w:cs="Times New Roman"/>
          <w:sz w:val="28"/>
          <w:szCs w:val="28"/>
          <w:lang w:eastAsia="ru-RU"/>
        </w:rPr>
        <w:t>3.1.1.2</w:t>
      </w:r>
      <w:r w:rsidRPr="00743073">
        <w:rPr>
          <w:rFonts w:ascii="Times New Roman" w:eastAsia="Calibri" w:hAnsi="Times New Roman" w:cs="Times New Roman"/>
          <w:bCs/>
          <w:sz w:val="28"/>
          <w:szCs w:val="28"/>
          <w:lang w:eastAsia="ru-RU"/>
        </w:rPr>
        <w:t xml:space="preserve"> </w:t>
      </w:r>
      <w:proofErr w:type="gramStart"/>
      <w:r w:rsidRPr="00743073">
        <w:rPr>
          <w:rFonts w:ascii="Times New Roman" w:eastAsia="Calibri" w:hAnsi="Times New Roman" w:cs="Times New Roman"/>
          <w:sz w:val="28"/>
          <w:szCs w:val="28"/>
        </w:rPr>
        <w:t>пункта  3.1</w:t>
      </w:r>
      <w:proofErr w:type="gramEnd"/>
      <w:r w:rsidRPr="00743073">
        <w:rPr>
          <w:rFonts w:ascii="Times New Roman" w:eastAsia="Calibri" w:hAnsi="Times New Roman" w:cs="Times New Roman"/>
          <w:sz w:val="28"/>
          <w:szCs w:val="28"/>
        </w:rPr>
        <w:t xml:space="preserve"> настоящего регламента.</w:t>
      </w:r>
    </w:p>
    <w:p w:rsidR="00BD7FBE" w:rsidRPr="00743073" w:rsidRDefault="00BD7FBE" w:rsidP="00BD7FBE">
      <w:pPr>
        <w:autoSpaceDE w:val="0"/>
        <w:autoSpaceDN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Результат выполнения административного действия: принятие и подписание решения о предоставлении или об отказе в предоставлении муниципальной услуги. </w:t>
      </w:r>
    </w:p>
    <w:p w:rsidR="00BD7FBE" w:rsidRPr="00743073" w:rsidRDefault="00BD7FBE" w:rsidP="00BD7FBE">
      <w:pPr>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 3.1.5. Информирование граждан о принятом решении.</w:t>
      </w:r>
    </w:p>
    <w:p w:rsidR="00BD7FBE" w:rsidRPr="00743073" w:rsidRDefault="00BD7FBE" w:rsidP="00BD7FBE">
      <w:pPr>
        <w:spacing w:after="0" w:line="240" w:lineRule="auto"/>
        <w:ind w:firstLine="709"/>
        <w:jc w:val="both"/>
        <w:rPr>
          <w:rFonts w:ascii="Times New Roman" w:eastAsia="Calibri" w:hAnsi="Times New Roman" w:cs="Times New Roman"/>
          <w:bCs/>
          <w:sz w:val="28"/>
          <w:szCs w:val="28"/>
          <w:lang w:eastAsia="ru-RU"/>
        </w:rPr>
      </w:pPr>
      <w:r w:rsidRPr="00743073">
        <w:rPr>
          <w:rFonts w:ascii="Times New Roman" w:eastAsia="Calibri" w:hAnsi="Times New Roman" w:cs="Times New Roman"/>
          <w:bCs/>
          <w:sz w:val="28"/>
          <w:szCs w:val="28"/>
          <w:lang w:eastAsia="ru-RU"/>
        </w:rPr>
        <w:t>Выдача оформленного решения заявителю и формирование учетного дела</w:t>
      </w:r>
      <w:r w:rsidRPr="00743073">
        <w:rPr>
          <w:rFonts w:ascii="Times New Roman" w:eastAsia="Calibri" w:hAnsi="Times New Roman" w:cs="Times New Roman"/>
          <w:sz w:val="28"/>
          <w:szCs w:val="28"/>
        </w:rPr>
        <w:t>/реестра (при технической реализации)</w:t>
      </w:r>
      <w:r w:rsidRPr="00743073">
        <w:rPr>
          <w:rFonts w:ascii="Times New Roman" w:eastAsia="Calibri" w:hAnsi="Times New Roman" w:cs="Times New Roman"/>
          <w:bCs/>
          <w:sz w:val="28"/>
          <w:szCs w:val="28"/>
          <w:lang w:eastAsia="ru-RU"/>
        </w:rPr>
        <w:t xml:space="preserve"> </w:t>
      </w:r>
      <w:proofErr w:type="gramStart"/>
      <w:r w:rsidRPr="00743073">
        <w:rPr>
          <w:rFonts w:ascii="Times New Roman" w:eastAsia="Calibri" w:hAnsi="Times New Roman" w:cs="Times New Roman"/>
          <w:bCs/>
          <w:sz w:val="28"/>
          <w:szCs w:val="28"/>
          <w:lang w:eastAsia="ru-RU"/>
        </w:rPr>
        <w:t>гражданина</w:t>
      </w:r>
      <w:proofErr w:type="gramEnd"/>
      <w:r w:rsidRPr="00743073">
        <w:rPr>
          <w:rFonts w:ascii="Times New Roman" w:eastAsia="Calibri" w:hAnsi="Times New Roman" w:cs="Times New Roman"/>
          <w:bCs/>
          <w:sz w:val="28"/>
          <w:szCs w:val="28"/>
          <w:lang w:eastAsia="ru-RU"/>
        </w:rPr>
        <w:t xml:space="preserve"> принятого на учет в качестве нуждающихся в жилых помещениях (для услуги 1.2.1).</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Специалист структурного </w:t>
      </w:r>
      <w:proofErr w:type="gramStart"/>
      <w:r w:rsidRPr="00743073">
        <w:rPr>
          <w:rFonts w:ascii="Times New Roman" w:eastAsia="Calibri" w:hAnsi="Times New Roman" w:cs="Times New Roman"/>
          <w:sz w:val="28"/>
          <w:szCs w:val="28"/>
          <w:lang w:eastAsia="ru-RU"/>
        </w:rPr>
        <w:t>подразделения  ОМСУ</w:t>
      </w:r>
      <w:proofErr w:type="gramEnd"/>
      <w:r w:rsidRPr="00743073">
        <w:rPr>
          <w:rFonts w:ascii="Times New Roman" w:eastAsia="Calibri" w:hAnsi="Times New Roman" w:cs="Times New Roman"/>
          <w:sz w:val="28"/>
          <w:szCs w:val="28"/>
          <w:lang w:eastAsia="ru-RU"/>
        </w:rPr>
        <w:t xml:space="preserve">/Организации не позднее чем через 1 рабочий день со дня принятия решения (подготовки информации) выдает или направляет гражданину, подавшему </w:t>
      </w:r>
      <w:r w:rsidRPr="00743073">
        <w:rPr>
          <w:rFonts w:ascii="Times New Roman" w:eastAsia="Calibri" w:hAnsi="Times New Roman" w:cs="Times New Roman"/>
          <w:sz w:val="28"/>
          <w:szCs w:val="28"/>
          <w:lang w:eastAsia="ru-RU"/>
        </w:rPr>
        <w:lastRenderedPageBreak/>
        <w:t>соответствующее заявление, документ, подтверждающий такое решение (информацию об очередности/</w:t>
      </w:r>
      <w:r w:rsidRPr="00743073">
        <w:rPr>
          <w:rFonts w:ascii="Times New Roman" w:eastAsia="Calibri" w:hAnsi="Times New Roman" w:cs="Times New Roman"/>
          <w:sz w:val="28"/>
          <w:szCs w:val="28"/>
        </w:rPr>
        <w:t xml:space="preserve"> отказ в предоставлении такой информации</w:t>
      </w:r>
      <w:r w:rsidRPr="00743073">
        <w:rPr>
          <w:rFonts w:ascii="Times New Roman" w:eastAsia="Calibri" w:hAnsi="Times New Roman" w:cs="Times New Roman"/>
          <w:sz w:val="28"/>
          <w:szCs w:val="28"/>
          <w:lang w:eastAsia="ru-RU"/>
        </w:rPr>
        <w:t xml:space="preserve"> для услуги 1.2.2).</w:t>
      </w:r>
    </w:p>
    <w:p w:rsidR="00BD7FBE" w:rsidRPr="00743073" w:rsidRDefault="00BD7FBE" w:rsidP="00BD7FBE">
      <w:pPr>
        <w:spacing w:after="0" w:line="240" w:lineRule="auto"/>
        <w:ind w:firstLine="709"/>
        <w:jc w:val="both"/>
        <w:rPr>
          <w:rFonts w:ascii="Times New Roman" w:eastAsia="Calibri" w:hAnsi="Times New Roman" w:cs="Times New Roman"/>
          <w:sz w:val="28"/>
          <w:szCs w:val="28"/>
          <w:lang w:eastAsia="ru-RU"/>
        </w:rPr>
      </w:pP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743073">
        <w:rPr>
          <w:rFonts w:ascii="Times New Roman" w:eastAsia="Calibri" w:hAnsi="Times New Roman" w:cs="Times New Roman"/>
          <w:b/>
          <w:bCs/>
          <w:sz w:val="28"/>
          <w:szCs w:val="28"/>
        </w:rPr>
        <w:t>3.2. Особенности предоставления муниципальной услуги в электронной форме.</w:t>
      </w: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3.2.3. Для подачи заявления через ЕПГУ или через ПГУ ЛО заявитель должен выполнить следующие действия:</w:t>
      </w: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пройти идентификацию и аутентификацию в ЕСИА;</w:t>
      </w: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BD7FBE" w:rsidRPr="00743073" w:rsidRDefault="00BD7FBE" w:rsidP="00BD7FBE">
      <w:pPr>
        <w:spacing w:after="0" w:line="240" w:lineRule="auto"/>
        <w:ind w:firstLine="708"/>
        <w:jc w:val="both"/>
        <w:outlineLvl w:val="1"/>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приложить к заявлению электронные документы, </w:t>
      </w:r>
    </w:p>
    <w:p w:rsidR="00BD7FBE" w:rsidRPr="00743073" w:rsidRDefault="00BD7FBE" w:rsidP="00BD7F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направить пакет электронных документов в ОМСУ/Организацию посредством функционала ЕПГУ ЛО или ПГУ ЛО.</w:t>
      </w: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3.2.4 АИС «</w:t>
      </w:r>
      <w:proofErr w:type="spellStart"/>
      <w:r w:rsidRPr="00743073">
        <w:rPr>
          <w:rFonts w:ascii="Times New Roman" w:eastAsia="Calibri" w:hAnsi="Times New Roman" w:cs="Times New Roman"/>
          <w:sz w:val="28"/>
          <w:szCs w:val="28"/>
        </w:rPr>
        <w:t>Межвед</w:t>
      </w:r>
      <w:proofErr w:type="spellEnd"/>
      <w:r w:rsidRPr="00743073">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3.2.5. При предоставлении муниципальной услуги через ПГУ ЛО либо через ЕПГУ, специалист ОМСУ/Организации выполняет следующие действия:</w:t>
      </w: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формирует пакет документов, поступивший через ПГУ ЛО либо через ЕПГУ, и передает ответственному специалисту ОМСУ/Организации,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BD7FBE" w:rsidRPr="00743073" w:rsidRDefault="00BD7FBE" w:rsidP="00BD7FBE">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color w:val="000000"/>
          <w:sz w:val="28"/>
          <w:szCs w:val="28"/>
          <w:lang w:eastAsia="ru-RU"/>
        </w:rPr>
        <w:t>Заявителю направляется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BD7FBE" w:rsidRPr="00743073" w:rsidRDefault="00BD7FBE" w:rsidP="00BD7FBE">
      <w:pPr>
        <w:autoSpaceDE w:val="0"/>
        <w:autoSpaceDN w:val="0"/>
        <w:adjustRightInd w:val="0"/>
        <w:spacing w:after="0" w:line="240" w:lineRule="auto"/>
        <w:ind w:firstLine="53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lastRenderedPageBreak/>
        <w:t>- 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proofErr w:type="spellStart"/>
      <w:r w:rsidRPr="00743073">
        <w:rPr>
          <w:rFonts w:ascii="Times New Roman" w:eastAsia="Calibri" w:hAnsi="Times New Roman" w:cs="Times New Roman"/>
          <w:sz w:val="28"/>
          <w:szCs w:val="28"/>
        </w:rPr>
        <w:t>Межвед</w:t>
      </w:r>
      <w:proofErr w:type="spellEnd"/>
      <w:r w:rsidRPr="00743073">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743073">
        <w:rPr>
          <w:rFonts w:ascii="Times New Roman" w:eastAsia="Calibri" w:hAnsi="Times New Roman" w:cs="Times New Roman"/>
          <w:sz w:val="28"/>
          <w:szCs w:val="28"/>
        </w:rPr>
        <w:t>Межвед</w:t>
      </w:r>
      <w:proofErr w:type="spellEnd"/>
      <w:r w:rsidRPr="00743073">
        <w:rPr>
          <w:rFonts w:ascii="Times New Roman" w:eastAsia="Calibri" w:hAnsi="Times New Roman" w:cs="Times New Roman"/>
          <w:sz w:val="28"/>
          <w:szCs w:val="28"/>
        </w:rPr>
        <w:t xml:space="preserve"> ЛО»;</w:t>
      </w:r>
    </w:p>
    <w:p w:rsidR="00BD7FBE" w:rsidRPr="00743073" w:rsidRDefault="00BD7FBE" w:rsidP="00BD7FBE">
      <w:pPr>
        <w:autoSpaceDE w:val="0"/>
        <w:autoSpaceDN w:val="0"/>
        <w:adjustRightInd w:val="0"/>
        <w:spacing w:after="0" w:line="240" w:lineRule="auto"/>
        <w:ind w:firstLine="539"/>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color w:val="000000"/>
          <w:sz w:val="28"/>
          <w:szCs w:val="28"/>
          <w:lang w:eastAsia="ru-RU"/>
        </w:rPr>
        <w:t>Заявителю направляется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BD7FBE" w:rsidRPr="00743073" w:rsidRDefault="00BD7FBE" w:rsidP="00BD7FBE">
      <w:pPr>
        <w:autoSpaceDE w:val="0"/>
        <w:autoSpaceDN w:val="0"/>
        <w:adjustRightInd w:val="0"/>
        <w:spacing w:after="0" w:line="240" w:lineRule="auto"/>
        <w:ind w:firstLine="53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Заявителю направляется документ способом, указанным в заявлении: электронный документ, подписанный усиленной квалифицированной ЭП должностного лица, принявшего решение, в Личный кабинет заявителя.</w:t>
      </w:r>
    </w:p>
    <w:p w:rsidR="00BD7FBE" w:rsidRPr="00743073" w:rsidRDefault="00BD7FBE" w:rsidP="00BD7FBE">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743073">
        <w:rPr>
          <w:rFonts w:ascii="Times New Roman" w:eastAsia="Calibri" w:hAnsi="Times New Roman" w:cs="Times New Roman"/>
          <w:sz w:val="28"/>
          <w:szCs w:val="28"/>
        </w:rPr>
        <w:t xml:space="preserve">3.2.6. </w:t>
      </w:r>
      <w:r w:rsidRPr="00743073">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ОМСУ/Организации.</w:t>
      </w:r>
    </w:p>
    <w:p w:rsidR="00BD7FBE" w:rsidRPr="00743073" w:rsidRDefault="00BD7FBE" w:rsidP="00BD7FBE">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color w:val="000000"/>
          <w:sz w:val="28"/>
          <w:szCs w:val="28"/>
          <w:lang w:eastAsia="ru-RU"/>
        </w:rPr>
        <w:t>3.2.7. Получение информации о ходе рассмотрения заявления и о результате предоставления муниципальной услуги производится в личном кабинете на ЕПГУ или ПГН ЛО,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BD7FBE" w:rsidRPr="00743073" w:rsidRDefault="00BD7FBE" w:rsidP="00BD7FB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color w:val="000000"/>
          <w:sz w:val="28"/>
          <w:szCs w:val="28"/>
          <w:lang w:eastAsia="ru-RU"/>
        </w:rPr>
        <w:t>3.2.8. Оценка качества предоставления муниципальной услуги.</w:t>
      </w:r>
    </w:p>
    <w:p w:rsidR="00BD7FBE" w:rsidRPr="00743073" w:rsidRDefault="00BD7FBE" w:rsidP="00BD7FB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color w:val="000000"/>
          <w:sz w:val="28"/>
          <w:szCs w:val="28"/>
          <w:lang w:eastAsia="ru-RU"/>
        </w:rPr>
        <w:t xml:space="preserve">Оценка качества предоставления муниципальной услуги осуществляется в соответствии с </w:t>
      </w:r>
      <w:hyperlink r:id="rId13" w:history="1">
        <w:r w:rsidRPr="00743073">
          <w:rPr>
            <w:rFonts w:ascii="Times New Roman" w:eastAsia="Times New Roman" w:hAnsi="Times New Roman" w:cs="Times New Roman"/>
            <w:color w:val="000000"/>
            <w:sz w:val="28"/>
            <w:szCs w:val="28"/>
            <w:lang w:eastAsia="ru-RU"/>
          </w:rPr>
          <w:t>Правилами</w:t>
        </w:r>
      </w:hyperlink>
      <w:r w:rsidRPr="00743073">
        <w:rPr>
          <w:rFonts w:ascii="Times New Roman" w:eastAsia="Times New Roman" w:hAnsi="Times New Roman" w:cs="Times New Roman"/>
          <w:color w:val="000000"/>
          <w:sz w:val="28"/>
          <w:szCs w:val="28"/>
          <w:lang w:eastAsia="ru-RU"/>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BD7FBE" w:rsidRPr="00743073" w:rsidRDefault="00BD7FBE" w:rsidP="00BD7FBE">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43073">
        <w:rPr>
          <w:rFonts w:ascii="Times New Roman" w:eastAsia="Times New Roman" w:hAnsi="Times New Roman" w:cs="Times New Roman"/>
          <w:color w:val="000000"/>
          <w:sz w:val="28"/>
          <w:szCs w:val="28"/>
          <w:lang w:eastAsia="ru-RU"/>
        </w:rPr>
        <w:t xml:space="preserve">3.2.9. Заявителю обеспечивается возможность направления жалобы на решения, действия или бездействие ОМСУ/Организации, муниципального </w:t>
      </w:r>
      <w:r w:rsidRPr="00743073">
        <w:rPr>
          <w:rFonts w:ascii="Times New Roman" w:eastAsia="Times New Roman" w:hAnsi="Times New Roman" w:cs="Times New Roman"/>
          <w:color w:val="000000"/>
          <w:sz w:val="28"/>
          <w:szCs w:val="28"/>
          <w:lang w:eastAsia="ru-RU"/>
        </w:rPr>
        <w:lastRenderedPageBreak/>
        <w:t>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D7FBE" w:rsidRPr="00743073" w:rsidRDefault="00BD7FBE" w:rsidP="00BD7FBE">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BD7FBE" w:rsidRPr="00743073" w:rsidRDefault="00BD7FBE" w:rsidP="00BD7FBE">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743073">
        <w:rPr>
          <w:rFonts w:ascii="Times New Roman" w:eastAsia="Times New Roman" w:hAnsi="Times New Roman" w:cs="Times New Roman"/>
          <w:b/>
          <w:sz w:val="28"/>
          <w:szCs w:val="28"/>
          <w:lang w:val="en-US" w:eastAsia="x-none"/>
        </w:rPr>
        <w:t>IV</w:t>
      </w:r>
      <w:r w:rsidRPr="00743073">
        <w:rPr>
          <w:rFonts w:ascii="Times New Roman" w:eastAsia="Times New Roman" w:hAnsi="Times New Roman" w:cs="Times New Roman"/>
          <w:b/>
          <w:sz w:val="28"/>
          <w:szCs w:val="28"/>
          <w:lang w:val="x-none" w:eastAsia="x-none"/>
        </w:rPr>
        <w:t xml:space="preserve">. </w:t>
      </w:r>
      <w:r w:rsidRPr="00743073">
        <w:rPr>
          <w:rFonts w:ascii="Times New Roman" w:eastAsia="Times New Roman" w:hAnsi="Times New Roman" w:cs="Times New Roman"/>
          <w:b/>
          <w:sz w:val="28"/>
          <w:szCs w:val="28"/>
          <w:lang w:eastAsia="x-none"/>
        </w:rPr>
        <w:t xml:space="preserve">Формы </w:t>
      </w:r>
      <w:r w:rsidRPr="00743073">
        <w:rPr>
          <w:rFonts w:ascii="Times New Roman" w:eastAsia="Times New Roman" w:hAnsi="Times New Roman" w:cs="Times New Roman"/>
          <w:b/>
          <w:sz w:val="28"/>
          <w:szCs w:val="28"/>
          <w:lang w:val="x-none" w:eastAsia="x-none"/>
        </w:rPr>
        <w:t>контро</w:t>
      </w:r>
      <w:r w:rsidRPr="00743073">
        <w:rPr>
          <w:rFonts w:ascii="Times New Roman" w:eastAsia="Times New Roman" w:hAnsi="Times New Roman" w:cs="Times New Roman"/>
          <w:b/>
          <w:sz w:val="28"/>
          <w:szCs w:val="28"/>
          <w:lang w:eastAsia="x-none"/>
        </w:rPr>
        <w:t>ля</w:t>
      </w:r>
      <w:r w:rsidRPr="00743073">
        <w:rPr>
          <w:rFonts w:ascii="Times New Roman" w:eastAsia="Times New Roman" w:hAnsi="Times New Roman" w:cs="Times New Roman"/>
          <w:b/>
          <w:sz w:val="28"/>
          <w:szCs w:val="28"/>
          <w:lang w:val="x-none" w:eastAsia="x-none"/>
        </w:rPr>
        <w:t xml:space="preserve"> за </w:t>
      </w:r>
      <w:r w:rsidRPr="00743073">
        <w:rPr>
          <w:rFonts w:ascii="Times New Roman" w:eastAsia="Times New Roman" w:hAnsi="Times New Roman" w:cs="Times New Roman"/>
          <w:b/>
          <w:sz w:val="28"/>
          <w:szCs w:val="28"/>
          <w:lang w:eastAsia="x-none"/>
        </w:rPr>
        <w:t>исполнением административного регламента</w:t>
      </w:r>
    </w:p>
    <w:p w:rsidR="00BD7FBE" w:rsidRPr="00743073" w:rsidRDefault="00BD7FBE" w:rsidP="00BD7FBE">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4</w:t>
      </w:r>
      <w:r w:rsidRPr="00743073">
        <w:rPr>
          <w:rFonts w:ascii="Times New Roman" w:eastAsia="Times New Roman" w:hAnsi="Times New Roman" w:cs="Times New Roman"/>
          <w:sz w:val="28"/>
          <w:szCs w:val="28"/>
          <w:lang w:val="x-none" w:eastAsia="x-none"/>
        </w:rPr>
        <w:t xml:space="preserve">.1. </w:t>
      </w:r>
      <w:r w:rsidRPr="00743073">
        <w:rPr>
          <w:rFonts w:ascii="Times New Roman" w:eastAsia="Times New Roman" w:hAnsi="Times New Roman" w:cs="Times New Roman"/>
          <w:sz w:val="28"/>
          <w:szCs w:val="28"/>
          <w:lang w:eastAsia="x-none"/>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D7FBE" w:rsidRPr="00743073" w:rsidRDefault="00BD7FBE" w:rsidP="00BD7FBE">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BD7FBE" w:rsidRPr="00743073" w:rsidRDefault="00BD7FBE" w:rsidP="00BD7FBE">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D7FBE" w:rsidRPr="00743073" w:rsidRDefault="00BD7FBE" w:rsidP="00BD7FBE">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BD7FBE" w:rsidRPr="00743073" w:rsidRDefault="00BD7FBE" w:rsidP="00BD7FBE">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743073">
        <w:rPr>
          <w:rFonts w:ascii="Times New Roman" w:eastAsia="Times New Roman" w:hAnsi="Times New Roman" w:cs="Times New Roman"/>
          <w:sz w:val="28"/>
          <w:szCs w:val="28"/>
          <w:u w:val="single"/>
          <w:lang w:eastAsia="ru-RU"/>
        </w:rPr>
        <w:tab/>
      </w:r>
      <w:r w:rsidRPr="00743073">
        <w:rPr>
          <w:rFonts w:ascii="Times New Roman" w:eastAsia="Times New Roman" w:hAnsi="Times New Roman" w:cs="Times New Roman"/>
          <w:sz w:val="28"/>
          <w:szCs w:val="28"/>
          <w:u w:val="single"/>
          <w:lang w:eastAsia="ru-RU"/>
        </w:rPr>
        <w:tab/>
      </w:r>
      <w:r w:rsidRPr="00743073">
        <w:rPr>
          <w:rFonts w:ascii="Times New Roman" w:eastAsia="Times New Roman" w:hAnsi="Times New Roman" w:cs="Times New Roman"/>
          <w:sz w:val="28"/>
          <w:szCs w:val="28"/>
          <w:u w:val="single"/>
          <w:lang w:eastAsia="ru-RU"/>
        </w:rPr>
        <w:tab/>
      </w:r>
      <w:r w:rsidRPr="00743073">
        <w:rPr>
          <w:rFonts w:ascii="Times New Roman" w:eastAsia="Times New Roman" w:hAnsi="Times New Roman" w:cs="Times New Roman"/>
          <w:sz w:val="28"/>
          <w:szCs w:val="28"/>
          <w:u w:val="single"/>
          <w:lang w:eastAsia="ru-RU"/>
        </w:rPr>
        <w:tab/>
      </w:r>
      <w:proofErr w:type="gramStart"/>
      <w:r w:rsidRPr="00743073">
        <w:rPr>
          <w:rFonts w:ascii="Times New Roman" w:eastAsia="Times New Roman" w:hAnsi="Times New Roman" w:cs="Times New Roman"/>
          <w:sz w:val="28"/>
          <w:szCs w:val="28"/>
          <w:u w:val="single"/>
          <w:lang w:eastAsia="ru-RU"/>
        </w:rPr>
        <w:tab/>
      </w:r>
      <w:r w:rsidRPr="00743073">
        <w:rPr>
          <w:rFonts w:ascii="Times New Roman" w:eastAsia="Times New Roman" w:hAnsi="Times New Roman" w:cs="Times New Roman"/>
          <w:sz w:val="28"/>
          <w:szCs w:val="28"/>
          <w:lang w:eastAsia="ru-RU"/>
        </w:rPr>
        <w:t>(</w:t>
      </w:r>
      <w:proofErr w:type="gramEnd"/>
      <w:r w:rsidRPr="00743073">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BD7FBE" w:rsidRPr="00743073" w:rsidRDefault="00BD7FBE" w:rsidP="00BD7FBE">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BD7FBE" w:rsidRPr="00743073" w:rsidRDefault="00BD7FBE" w:rsidP="00BD7FBE">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BD7FBE" w:rsidRPr="00743073" w:rsidRDefault="00BD7FBE" w:rsidP="00BD7FBE">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lastRenderedPageBreak/>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BD7FBE" w:rsidRPr="00743073" w:rsidRDefault="00BD7FBE" w:rsidP="00BD7FBE">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D7FBE" w:rsidRPr="00743073" w:rsidRDefault="00BD7FBE" w:rsidP="00BD7FBE">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BD7FBE" w:rsidRPr="00743073" w:rsidRDefault="00BD7FBE" w:rsidP="00BD7FBE">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743073">
        <w:rPr>
          <w:rFonts w:ascii="Times New Roman" w:eastAsia="Times New Roman" w:hAnsi="Times New Roman" w:cs="Times New Roman"/>
          <w:sz w:val="28"/>
          <w:szCs w:val="28"/>
          <w:lang w:eastAsia="x-none"/>
        </w:rPr>
        <w:t>4</w:t>
      </w:r>
      <w:r w:rsidRPr="00743073">
        <w:rPr>
          <w:rFonts w:ascii="Times New Roman" w:eastAsia="Times New Roman" w:hAnsi="Times New Roman" w:cs="Times New Roman"/>
          <w:sz w:val="28"/>
          <w:szCs w:val="28"/>
          <w:lang w:val="x-none" w:eastAsia="x-none"/>
        </w:rPr>
        <w:t>.</w:t>
      </w:r>
      <w:r w:rsidRPr="00743073">
        <w:rPr>
          <w:rFonts w:ascii="Times New Roman" w:eastAsia="Times New Roman" w:hAnsi="Times New Roman" w:cs="Times New Roman"/>
          <w:sz w:val="28"/>
          <w:szCs w:val="28"/>
          <w:lang w:eastAsia="x-none"/>
        </w:rPr>
        <w:t>3</w:t>
      </w:r>
      <w:r w:rsidRPr="00743073">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743073">
        <w:rPr>
          <w:rFonts w:ascii="Times New Roman" w:eastAsia="Times New Roman" w:hAnsi="Times New Roman" w:cs="Times New Roman"/>
          <w:sz w:val="28"/>
          <w:szCs w:val="28"/>
          <w:lang w:eastAsia="x-none"/>
        </w:rPr>
        <w:t>муниципальной</w:t>
      </w:r>
      <w:r w:rsidRPr="00743073">
        <w:rPr>
          <w:rFonts w:ascii="Times New Roman" w:eastAsia="Times New Roman" w:hAnsi="Times New Roman" w:cs="Times New Roman"/>
          <w:sz w:val="28"/>
          <w:szCs w:val="28"/>
          <w:lang w:val="x-none" w:eastAsia="x-none"/>
        </w:rPr>
        <w:t xml:space="preserve"> услуги.</w:t>
      </w:r>
    </w:p>
    <w:p w:rsidR="00BD7FBE" w:rsidRPr="00743073" w:rsidRDefault="00BD7FBE" w:rsidP="00BD7F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743073">
        <w:rPr>
          <w:rFonts w:ascii="Times New Roman" w:eastAsia="Times New Roman" w:hAnsi="Times New Roman" w:cs="Times New Roman"/>
          <w:sz w:val="28"/>
          <w:szCs w:val="28"/>
          <w:lang w:eastAsia="ru-RU"/>
        </w:rPr>
        <w:t>требований</w:t>
      </w:r>
      <w:proofErr w:type="gramEnd"/>
      <w:r w:rsidRPr="00743073">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BD7FBE" w:rsidRPr="00743073" w:rsidRDefault="00BD7FBE" w:rsidP="00BD7F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BD7FBE" w:rsidRPr="00743073" w:rsidRDefault="00BD7FBE" w:rsidP="00BD7FBE">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743073">
        <w:rPr>
          <w:rFonts w:ascii="Times New Roman" w:eastAsia="Times New Roman" w:hAnsi="Times New Roman" w:cs="Times New Roman"/>
          <w:sz w:val="28"/>
          <w:szCs w:val="28"/>
          <w:lang w:val="x-none" w:eastAsia="ru-RU"/>
        </w:rPr>
        <w:t xml:space="preserve">Работники </w:t>
      </w:r>
      <w:r w:rsidRPr="00743073">
        <w:rPr>
          <w:rFonts w:ascii="Times New Roman" w:eastAsia="Times New Roman" w:hAnsi="Times New Roman" w:cs="Times New Roman"/>
          <w:sz w:val="28"/>
          <w:szCs w:val="28"/>
          <w:lang w:eastAsia="ru-RU"/>
        </w:rPr>
        <w:t>ОМСУ/Организации</w:t>
      </w:r>
      <w:r w:rsidRPr="00743073">
        <w:rPr>
          <w:rFonts w:ascii="Times New Roman" w:eastAsia="Times New Roman" w:hAnsi="Times New Roman" w:cs="Times New Roman"/>
          <w:sz w:val="28"/>
          <w:szCs w:val="28"/>
          <w:lang w:val="x-none" w:eastAsia="ru-RU"/>
        </w:rPr>
        <w:t xml:space="preserve"> при предоставлении </w:t>
      </w:r>
      <w:r w:rsidRPr="00743073">
        <w:rPr>
          <w:rFonts w:ascii="Times New Roman" w:eastAsia="Times New Roman" w:hAnsi="Times New Roman" w:cs="Times New Roman"/>
          <w:sz w:val="28"/>
          <w:szCs w:val="28"/>
          <w:lang w:eastAsia="ru-RU"/>
        </w:rPr>
        <w:t>муниципальной</w:t>
      </w:r>
      <w:r w:rsidRPr="00743073">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BD7FBE" w:rsidRPr="00743073" w:rsidRDefault="00BD7FBE" w:rsidP="00BD7FBE">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743073">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743073">
        <w:rPr>
          <w:rFonts w:ascii="Times New Roman" w:eastAsia="Times New Roman" w:hAnsi="Times New Roman" w:cs="Times New Roman"/>
          <w:sz w:val="28"/>
          <w:szCs w:val="28"/>
          <w:lang w:eastAsia="ru-RU"/>
        </w:rPr>
        <w:t>муниципальной</w:t>
      </w:r>
      <w:r w:rsidRPr="00743073">
        <w:rPr>
          <w:rFonts w:ascii="Times New Roman" w:eastAsia="Times New Roman" w:hAnsi="Times New Roman" w:cs="Times New Roman"/>
          <w:sz w:val="28"/>
          <w:szCs w:val="28"/>
          <w:lang w:val="x-none" w:eastAsia="ru-RU"/>
        </w:rPr>
        <w:t xml:space="preserve"> услуги;</w:t>
      </w:r>
    </w:p>
    <w:p w:rsidR="00BD7FBE" w:rsidRPr="00743073" w:rsidRDefault="00BD7FBE" w:rsidP="00BD7FBE">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743073">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D7FBE" w:rsidRPr="00743073" w:rsidRDefault="00BD7FBE" w:rsidP="00BD7FBE">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743073">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743073">
        <w:rPr>
          <w:rFonts w:ascii="Times New Roman" w:eastAsia="Times New Roman" w:hAnsi="Times New Roman" w:cs="Times New Roman"/>
          <w:sz w:val="28"/>
          <w:szCs w:val="28"/>
          <w:lang w:eastAsia="x-none"/>
        </w:rPr>
        <w:t>Административного регламента</w:t>
      </w:r>
      <w:r w:rsidRPr="00743073">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BD7FBE" w:rsidRPr="00743073" w:rsidRDefault="00BD7FBE" w:rsidP="00BD7FBE">
      <w:pPr>
        <w:tabs>
          <w:tab w:val="left" w:pos="142"/>
          <w:tab w:val="left" w:pos="284"/>
        </w:tabs>
        <w:spacing w:after="0" w:line="240" w:lineRule="auto"/>
        <w:jc w:val="center"/>
        <w:rPr>
          <w:rFonts w:ascii="Times New Roman" w:eastAsia="Times New Roman" w:hAnsi="Times New Roman" w:cs="Times New Roman"/>
          <w:bCs/>
          <w:sz w:val="28"/>
          <w:szCs w:val="28"/>
          <w:lang w:val="x-none" w:eastAsia="x-none"/>
        </w:rPr>
      </w:pPr>
    </w:p>
    <w:p w:rsidR="00BD7FBE" w:rsidRPr="00743073" w:rsidRDefault="00BD7FBE" w:rsidP="00BD7FBE">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743073">
        <w:rPr>
          <w:rFonts w:ascii="Times New Roman" w:eastAsia="Times New Roman" w:hAnsi="Times New Roman" w:cs="Times New Roman"/>
          <w:b/>
          <w:sz w:val="28"/>
          <w:szCs w:val="28"/>
          <w:lang w:val="en-US" w:eastAsia="ru-RU"/>
        </w:rPr>
        <w:t>V</w:t>
      </w:r>
      <w:r w:rsidRPr="00743073">
        <w:rPr>
          <w:rFonts w:ascii="Times New Roman" w:eastAsia="Times New Roman" w:hAnsi="Times New Roman" w:cs="Times New Roman"/>
          <w:b/>
          <w:sz w:val="28"/>
          <w:szCs w:val="28"/>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BD7FBE" w:rsidRPr="00743073" w:rsidRDefault="00BD7FBE" w:rsidP="00BD7FBE">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743073">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743073">
        <w:rPr>
          <w:rFonts w:ascii="Times New Roman" w:eastAsia="Times New Roman" w:hAnsi="Times New Roman" w:cs="Times New Roman"/>
          <w:color w:val="000000"/>
          <w:sz w:val="28"/>
          <w:szCs w:val="28"/>
          <w:lang w:eastAsia="ru-RU"/>
        </w:rPr>
        <w:t xml:space="preserve"> </w:t>
      </w:r>
      <w:r w:rsidRPr="00743073">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743073">
        <w:rPr>
          <w:rFonts w:ascii="Times New Roman" w:eastAsia="Times New Roman" w:hAnsi="Times New Roman" w:cs="Times New Roman"/>
          <w:color w:val="000000"/>
          <w:sz w:val="28"/>
          <w:szCs w:val="28"/>
          <w:lang w:eastAsia="ru-RU"/>
        </w:rPr>
        <w:t xml:space="preserve"> </w:t>
      </w:r>
      <w:r w:rsidRPr="00743073">
        <w:rPr>
          <w:rFonts w:ascii="Times New Roman" w:eastAsia="Times New Roman" w:hAnsi="Times New Roman" w:cs="Times New Roman"/>
          <w:b/>
          <w:sz w:val="28"/>
          <w:szCs w:val="28"/>
          <w:lang w:eastAsia="ru-RU"/>
        </w:rPr>
        <w:t>предоставления муниципальных услуг</w:t>
      </w:r>
    </w:p>
    <w:p w:rsidR="00BD7FBE" w:rsidRPr="00743073" w:rsidRDefault="00BD7FBE" w:rsidP="00BD7FB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lastRenderedPageBreak/>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D7FBE" w:rsidRPr="00743073" w:rsidRDefault="00BD7FBE" w:rsidP="00BD7F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743073" w:rsidDel="009F0626">
        <w:rPr>
          <w:rFonts w:ascii="Times New Roman" w:eastAsia="Times New Roman" w:hAnsi="Times New Roman" w:cs="Times New Roman"/>
          <w:sz w:val="28"/>
          <w:szCs w:val="28"/>
          <w:lang w:eastAsia="ru-RU"/>
        </w:rPr>
        <w:t xml:space="preserve"> </w:t>
      </w:r>
      <w:r w:rsidRPr="00743073">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w:t>
      </w:r>
      <w:r w:rsidRPr="00743073">
        <w:rPr>
          <w:rFonts w:ascii="Times New Roman" w:eastAsia="Times New Roman" w:hAnsi="Times New Roman" w:cs="Times New Roman"/>
          <w:sz w:val="28"/>
          <w:szCs w:val="28"/>
          <w:lang w:eastAsia="ru-RU"/>
        </w:rPr>
        <w:lastRenderedPageBreak/>
        <w:t xml:space="preserve">(внесудебное)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743073">
        <w:rPr>
          <w:rFonts w:ascii="Times New Roman" w:eastAsia="Times New Roman" w:hAnsi="Times New Roman" w:cs="Times New Roman"/>
          <w:sz w:val="28"/>
          <w:szCs w:val="28"/>
          <w:lang w:eastAsia="ru-RU"/>
        </w:rPr>
        <w:t>на многофункционального центра</w:t>
      </w:r>
      <w:proofErr w:type="gramEnd"/>
      <w:r w:rsidRPr="00743073">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743073">
        <w:rPr>
          <w:rFonts w:ascii="Times New Roman" w:eastAsia="Times New Roman" w:hAnsi="Times New Roman" w:cs="Times New Roman"/>
          <w:sz w:val="28"/>
          <w:szCs w:val="28"/>
          <w:lang w:eastAsia="ru-RU"/>
        </w:rPr>
        <w:t>на многофункционального центра</w:t>
      </w:r>
      <w:proofErr w:type="gramEnd"/>
      <w:r w:rsidRPr="00743073">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
    <w:p w:rsidR="00BD7FBE" w:rsidRPr="00743073" w:rsidRDefault="00BD7FBE" w:rsidP="00BD7FBE">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743073">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w:t>
      </w:r>
      <w:r w:rsidRPr="00743073">
        <w:rPr>
          <w:rFonts w:ascii="Times New Roman" w:eastAsia="Times New Roman" w:hAnsi="Times New Roman" w:cs="Times New Roman"/>
          <w:sz w:val="28"/>
          <w:szCs w:val="28"/>
          <w:lang w:eastAsia="ru-RU"/>
        </w:rPr>
        <w:lastRenderedPageBreak/>
        <w:t>ГБУ ЛО «МФЦ» подаются учредителю ГБУ ЛО «МФЦ».</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743073">
          <w:rPr>
            <w:rFonts w:ascii="Times New Roman" w:eastAsia="Times New Roman" w:hAnsi="Times New Roman" w:cs="Times New Roman"/>
            <w:sz w:val="28"/>
            <w:szCs w:val="28"/>
            <w:lang w:eastAsia="ru-RU"/>
          </w:rPr>
          <w:t>части 5 статьи 11.2</w:t>
        </w:r>
      </w:hyperlink>
      <w:r w:rsidRPr="00743073">
        <w:rPr>
          <w:rFonts w:ascii="Times New Roman" w:eastAsia="Times New Roman" w:hAnsi="Times New Roman" w:cs="Times New Roman"/>
          <w:sz w:val="28"/>
          <w:szCs w:val="28"/>
          <w:lang w:eastAsia="ru-RU"/>
        </w:rPr>
        <w:t xml:space="preserve"> Федерального закона № 210-ФЗ.</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В письменной жалобе в обязательном порядке указываются:</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743073">
          <w:rPr>
            <w:rFonts w:ascii="Times New Roman" w:eastAsia="Times New Roman" w:hAnsi="Times New Roman" w:cs="Times New Roman"/>
            <w:sz w:val="28"/>
            <w:szCs w:val="28"/>
            <w:lang w:eastAsia="ru-RU"/>
          </w:rPr>
          <w:t>статьей 11.1</w:t>
        </w:r>
      </w:hyperlink>
      <w:r w:rsidRPr="00743073">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w:t>
      </w:r>
      <w:r w:rsidRPr="00743073">
        <w:rPr>
          <w:rFonts w:ascii="Times New Roman" w:eastAsia="Times New Roman" w:hAnsi="Times New Roman" w:cs="Times New Roman"/>
          <w:sz w:val="28"/>
          <w:szCs w:val="28"/>
          <w:lang w:eastAsia="ru-RU"/>
        </w:rPr>
        <w:lastRenderedPageBreak/>
        <w:t>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2) в удовлетворении жалобы отказывается.</w:t>
      </w:r>
    </w:p>
    <w:p w:rsidR="00BD7FBE" w:rsidRPr="00743073" w:rsidRDefault="00BD7FBE" w:rsidP="00BD7FB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D7FBE" w:rsidRPr="00743073" w:rsidRDefault="00BD7FBE" w:rsidP="00BD7FBE">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6" w:history="1">
        <w:r w:rsidRPr="00743073">
          <w:rPr>
            <w:rFonts w:ascii="Times New Roman" w:eastAsia="Calibri" w:hAnsi="Times New Roman" w:cs="Times New Roman"/>
            <w:sz w:val="28"/>
            <w:szCs w:val="28"/>
            <w:lang w:eastAsia="ru-RU"/>
          </w:rPr>
          <w:t>частью 1.1 статьи 16</w:t>
        </w:r>
      </w:hyperlink>
      <w:r w:rsidRPr="00743073">
        <w:rPr>
          <w:rFonts w:ascii="Times New Roman" w:eastAsia="Calibri" w:hAnsi="Times New Roman" w:cs="Times New Roman"/>
          <w:sz w:val="28"/>
          <w:szCs w:val="28"/>
          <w:lang w:eastAsia="ru-RU"/>
        </w:rPr>
        <w:t xml:space="preserve"> Федерального закона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D7FBE" w:rsidRPr="00743073" w:rsidRDefault="00BD7FBE" w:rsidP="00BD7FBE">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 xml:space="preserve">В случае признания жалобы не подлежащей удовлетворению в ответе </w:t>
      </w:r>
      <w:proofErr w:type="gramStart"/>
      <w:r w:rsidRPr="00743073">
        <w:rPr>
          <w:rFonts w:ascii="Times New Roman" w:eastAsia="Calibri" w:hAnsi="Times New Roman" w:cs="Times New Roman"/>
          <w:sz w:val="28"/>
          <w:szCs w:val="28"/>
          <w:lang w:eastAsia="ru-RU"/>
        </w:rPr>
        <w:t>заявителю  даются</w:t>
      </w:r>
      <w:proofErr w:type="gramEnd"/>
      <w:r w:rsidRPr="00743073">
        <w:rPr>
          <w:rFonts w:ascii="Times New Roman" w:eastAsia="Calibri" w:hAnsi="Times New Roman" w:cs="Times New Roman"/>
          <w:sz w:val="28"/>
          <w:szCs w:val="28"/>
          <w:lang w:eastAsia="ru-RU"/>
        </w:rPr>
        <w:t xml:space="preserve"> аргументированные разъяснения о причинах принятого решения, а также информация о порядке обжалования принятого решения.</w:t>
      </w:r>
    </w:p>
    <w:p w:rsidR="00BD7FBE" w:rsidRPr="00743073" w:rsidRDefault="00BD7FBE" w:rsidP="00BD7F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D7FBE" w:rsidRPr="00743073" w:rsidRDefault="00BD7FBE" w:rsidP="00BD7FBE">
      <w:pPr>
        <w:spacing w:after="0" w:line="240" w:lineRule="auto"/>
        <w:jc w:val="both"/>
        <w:rPr>
          <w:rFonts w:ascii="Times New Roman" w:eastAsia="Calibri" w:hAnsi="Times New Roman" w:cs="Times New Roman"/>
          <w:sz w:val="24"/>
          <w:szCs w:val="24"/>
          <w:lang w:eastAsia="ru-RU"/>
        </w:rPr>
      </w:pPr>
    </w:p>
    <w:p w:rsidR="00BD7FBE" w:rsidRPr="00743073" w:rsidRDefault="00BD7FBE" w:rsidP="00BD7FBE">
      <w:pPr>
        <w:autoSpaceDE w:val="0"/>
        <w:autoSpaceDN w:val="0"/>
        <w:adjustRightInd w:val="0"/>
        <w:spacing w:after="0" w:line="240" w:lineRule="auto"/>
        <w:ind w:firstLine="540"/>
        <w:jc w:val="center"/>
        <w:outlineLvl w:val="2"/>
        <w:rPr>
          <w:rFonts w:ascii="Times New Roman" w:eastAsia="Calibri" w:hAnsi="Times New Roman" w:cs="Times New Roman"/>
          <w:b/>
          <w:bCs/>
          <w:caps/>
          <w:sz w:val="28"/>
          <w:szCs w:val="28"/>
        </w:rPr>
      </w:pPr>
      <w:r w:rsidRPr="00743073">
        <w:rPr>
          <w:rFonts w:ascii="Times New Roman" w:eastAsia="Calibri" w:hAnsi="Times New Roman" w:cs="Times New Roman"/>
          <w:b/>
          <w:bCs/>
          <w:caps/>
          <w:sz w:val="28"/>
          <w:szCs w:val="28"/>
          <w:lang w:val="en-US"/>
        </w:rPr>
        <w:t>vi</w:t>
      </w:r>
      <w:r w:rsidRPr="00743073">
        <w:rPr>
          <w:rFonts w:ascii="Times New Roman" w:eastAsia="Calibri" w:hAnsi="Times New Roman" w:cs="Times New Roman"/>
          <w:b/>
          <w:bCs/>
          <w:caps/>
          <w:sz w:val="28"/>
          <w:szCs w:val="28"/>
        </w:rPr>
        <w:t>. Особенности выполнения административных процедур в многофункциональных центрах предоставления муниципальных услуг</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w:t>
      </w:r>
      <w:r w:rsidRPr="00743073">
        <w:rPr>
          <w:rFonts w:ascii="Times New Roman" w:eastAsia="Calibri" w:hAnsi="Times New Roman" w:cs="Times New Roman"/>
          <w:sz w:val="28"/>
          <w:szCs w:val="28"/>
        </w:rPr>
        <w:lastRenderedPageBreak/>
        <w:t>–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а) удостоверяет личность заявителя или личность и полномочия представителя заявителя - в случае обращения физического лица; </w:t>
      </w:r>
    </w:p>
    <w:p w:rsidR="00BD7FBE" w:rsidRPr="00743073" w:rsidRDefault="00BD7FBE" w:rsidP="00BD7FBE">
      <w:pPr>
        <w:autoSpaceDE w:val="0"/>
        <w:autoSpaceDN w:val="0"/>
        <w:adjustRightInd w:val="0"/>
        <w:spacing w:after="0" w:line="240" w:lineRule="auto"/>
        <w:ind w:firstLine="709"/>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б) определяет предмет обращения;</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в) проводит проверку правильности заполнения обращения;</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г) проводит проверку укомплектованности пакета документов;</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е) заверяет каждый документ дела своей электронной подписью (далее - ЭП);</w:t>
      </w:r>
    </w:p>
    <w:p w:rsidR="00BD7FBE" w:rsidRPr="00743073" w:rsidRDefault="00BD7FBE" w:rsidP="00BD7FB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ж) направляет копии документов и реестр документов в ОМСУ/Организацию:</w:t>
      </w:r>
    </w:p>
    <w:p w:rsidR="00BD7FBE" w:rsidRPr="00743073" w:rsidRDefault="00BD7FBE" w:rsidP="00BD7FB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BD7FBE" w:rsidRPr="00743073" w:rsidRDefault="00BD7FBE" w:rsidP="00BD7FB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BD7FBE" w:rsidRPr="00743073" w:rsidRDefault="00BD7FBE" w:rsidP="00BD7FB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4307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 xml:space="preserve">6.2.1. При установлении работником МФЦ представление заявителем неполного комплекта документов, указанных в </w:t>
      </w:r>
      <w:hyperlink r:id="rId17" w:history="1">
        <w:r w:rsidRPr="00743073">
          <w:rPr>
            <w:rFonts w:ascii="Times New Roman" w:eastAsia="Calibri" w:hAnsi="Times New Roman" w:cs="Times New Roman"/>
            <w:sz w:val="28"/>
            <w:szCs w:val="28"/>
          </w:rPr>
          <w:t>пункте 2.6</w:t>
        </w:r>
      </w:hyperlink>
      <w:r w:rsidRPr="00743073">
        <w:rPr>
          <w:rFonts w:ascii="Times New Roman" w:eastAsia="Calibri" w:hAnsi="Times New Roman" w:cs="Times New Roman"/>
          <w:sz w:val="28"/>
          <w:szCs w:val="28"/>
        </w:rPr>
        <w:t xml:space="preserve"> - 2.6.1 настоящего регламента, и наличие в пункте 2.9 настоящего регламента соответствующего основания для отказа в приеме документов, работник МФЦ выполняет в соответствии с настоящим регламентом следующие действия:</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сообщает заявителю, какие необходимые документы им не представлены;</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r w:rsidRPr="00743073">
        <w:rPr>
          <w:rFonts w:ascii="Times New Roman" w:eastAsia="Calibri" w:hAnsi="Times New Roman" w:cs="Times New Roman"/>
          <w:sz w:val="28"/>
          <w:szCs w:val="28"/>
        </w:rP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rPr>
        <w:t xml:space="preserve">6.3. </w:t>
      </w:r>
      <w:r w:rsidRPr="00743073">
        <w:rPr>
          <w:rFonts w:ascii="Times New Roman" w:eastAsia="Times New Roman" w:hAnsi="Times New Roman" w:cs="Times New Roman"/>
          <w:sz w:val="28"/>
          <w:szCs w:val="28"/>
          <w:lang w:eastAsia="ru-RU"/>
        </w:rPr>
        <w:t xml:space="preserve">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w:t>
      </w:r>
      <w:r w:rsidRPr="00743073">
        <w:rPr>
          <w:rFonts w:ascii="Times New Roman" w:eastAsia="Times New Roman" w:hAnsi="Times New Roman" w:cs="Times New Roman"/>
          <w:sz w:val="28"/>
          <w:szCs w:val="28"/>
          <w:lang w:eastAsia="ru-RU"/>
        </w:rPr>
        <w:lastRenderedPageBreak/>
        <w:t>процедуры, передает специалисту МФЦ для передачи в соответствующее МФЦ результат предоставления услуги для его последующей выдачи заявителю</w:t>
      </w:r>
      <w:r w:rsidRPr="00743073">
        <w:rPr>
          <w:rFonts w:ascii="Times New Roman" w:eastAsia="Calibri" w:hAnsi="Times New Roman" w:cs="Times New Roman"/>
          <w:sz w:val="28"/>
          <w:szCs w:val="28"/>
          <w:lang w:eastAsia="ru-RU"/>
        </w:rPr>
        <w:t xml:space="preserve"> не позднее одного рабочего дня со дня принятия решения о предоставлении муниципальной услуги /об отказе в предоставлении муниципальной услуги.</w:t>
      </w:r>
    </w:p>
    <w:p w:rsidR="00BD7FBE" w:rsidRPr="00743073" w:rsidRDefault="00BD7FBE" w:rsidP="00BD7FBE">
      <w:pPr>
        <w:autoSpaceDE w:val="0"/>
        <w:autoSpaceDN w:val="0"/>
        <w:adjustRightInd w:val="0"/>
        <w:spacing w:after="0" w:line="240" w:lineRule="auto"/>
        <w:ind w:firstLine="708"/>
        <w:jc w:val="both"/>
        <w:rPr>
          <w:rFonts w:ascii="Times New Roman" w:eastAsia="Calibri" w:hAnsi="Times New Roman" w:cs="Times New Roman"/>
          <w:sz w:val="28"/>
          <w:szCs w:val="28"/>
        </w:rPr>
      </w:pPr>
      <w:proofErr w:type="gramStart"/>
      <w:r w:rsidRPr="00743073">
        <w:rPr>
          <w:rFonts w:ascii="Times New Roman" w:eastAsia="Calibri" w:hAnsi="Times New Roman" w:cs="Times New Roman"/>
          <w:sz w:val="28"/>
          <w:szCs w:val="28"/>
        </w:rPr>
        <w:t>Работник  МФЦ</w:t>
      </w:r>
      <w:proofErr w:type="gramEnd"/>
      <w:r w:rsidRPr="00743073">
        <w:rPr>
          <w:rFonts w:ascii="Times New Roman" w:eastAsia="Calibri" w:hAnsi="Times New Roman" w:cs="Times New Roman"/>
          <w:sz w:val="28"/>
          <w:szCs w:val="28"/>
        </w:rPr>
        <w:t>, ответственный за выдачу документов, полученных от ОМСУ по результатам рассмотрения представленных заявителем документов, в день получения результата предоставления муниципальной услуги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D7FBE" w:rsidRPr="00743073" w:rsidRDefault="00BD7FBE" w:rsidP="00BD7FBE">
      <w:pPr>
        <w:autoSpaceDE w:val="0"/>
        <w:autoSpaceDN w:val="0"/>
        <w:adjustRightInd w:val="0"/>
        <w:spacing w:after="0" w:line="240" w:lineRule="auto"/>
        <w:ind w:firstLine="708"/>
        <w:jc w:val="both"/>
        <w:outlineLvl w:val="0"/>
        <w:rPr>
          <w:rFonts w:ascii="Times New Roman" w:eastAsia="Calibri" w:hAnsi="Times New Roman" w:cs="Times New Roman"/>
          <w:sz w:val="28"/>
          <w:szCs w:val="28"/>
        </w:rPr>
      </w:pPr>
      <w:r w:rsidRPr="00743073">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BD7FBE" w:rsidRPr="00743073" w:rsidRDefault="00BD7FBE" w:rsidP="00BD7FBE">
      <w:pPr>
        <w:autoSpaceDE w:val="0"/>
        <w:autoSpaceDN w:val="0"/>
        <w:adjustRightInd w:val="0"/>
        <w:spacing w:after="200" w:line="276" w:lineRule="auto"/>
        <w:ind w:firstLine="708"/>
        <w:jc w:val="both"/>
        <w:outlineLvl w:val="0"/>
        <w:rPr>
          <w:rFonts w:ascii="Times New Roman" w:eastAsia="Calibri" w:hAnsi="Times New Roman" w:cs="Times New Roman"/>
          <w:sz w:val="28"/>
          <w:szCs w:val="28"/>
        </w:rPr>
      </w:pPr>
    </w:p>
    <w:p w:rsidR="00BD7FBE" w:rsidRPr="00743073" w:rsidRDefault="00BD7FBE" w:rsidP="00BD7FBE">
      <w:pPr>
        <w:autoSpaceDE w:val="0"/>
        <w:autoSpaceDN w:val="0"/>
        <w:adjustRightInd w:val="0"/>
        <w:spacing w:after="200" w:line="276" w:lineRule="auto"/>
        <w:ind w:firstLine="708"/>
        <w:jc w:val="both"/>
        <w:outlineLvl w:val="0"/>
        <w:rPr>
          <w:rFonts w:ascii="Times New Roman" w:eastAsia="Calibri" w:hAnsi="Times New Roman" w:cs="Times New Roman"/>
          <w:sz w:val="28"/>
          <w:szCs w:val="28"/>
        </w:rPr>
      </w:pPr>
    </w:p>
    <w:p w:rsidR="00BD7FBE" w:rsidRPr="00743073" w:rsidRDefault="00BD7FBE" w:rsidP="00BD7FBE">
      <w:pPr>
        <w:autoSpaceDE w:val="0"/>
        <w:autoSpaceDN w:val="0"/>
        <w:adjustRightInd w:val="0"/>
        <w:spacing w:after="200" w:line="276" w:lineRule="auto"/>
        <w:ind w:firstLine="708"/>
        <w:jc w:val="both"/>
        <w:outlineLvl w:val="0"/>
        <w:rPr>
          <w:rFonts w:ascii="Times New Roman" w:eastAsia="Calibri" w:hAnsi="Times New Roman" w:cs="Times New Roman"/>
          <w:sz w:val="28"/>
          <w:szCs w:val="28"/>
        </w:rPr>
      </w:pPr>
    </w:p>
    <w:p w:rsidR="00BD7FBE" w:rsidRPr="00743073" w:rsidRDefault="00BD7FBE" w:rsidP="00BD7FBE">
      <w:pPr>
        <w:spacing w:after="0" w:line="240" w:lineRule="auto"/>
        <w:rPr>
          <w:rFonts w:ascii="Times New Roman" w:eastAsia="Calibri" w:hAnsi="Times New Roman" w:cs="Times New Roman"/>
          <w:sz w:val="28"/>
          <w:szCs w:val="28"/>
        </w:rPr>
      </w:pPr>
    </w:p>
    <w:p w:rsidR="00BD7FBE" w:rsidRPr="00743073" w:rsidRDefault="00BD7FBE" w:rsidP="00BD7FBE">
      <w:pPr>
        <w:spacing w:after="0" w:line="240" w:lineRule="auto"/>
        <w:rPr>
          <w:rFonts w:ascii="Times New Roman" w:eastAsia="Calibri" w:hAnsi="Times New Roman" w:cs="Times New Roman"/>
          <w:sz w:val="28"/>
          <w:szCs w:val="28"/>
        </w:rPr>
      </w:pPr>
    </w:p>
    <w:p w:rsidR="00BD7FBE" w:rsidRPr="00743073" w:rsidRDefault="00BD7FBE" w:rsidP="00BD7FBE">
      <w:pPr>
        <w:spacing w:after="0" w:line="240" w:lineRule="auto"/>
        <w:rPr>
          <w:rFonts w:ascii="Times New Roman" w:eastAsia="Calibri" w:hAnsi="Times New Roman" w:cs="Times New Roman"/>
          <w:sz w:val="28"/>
          <w:szCs w:val="28"/>
        </w:rPr>
      </w:pPr>
    </w:p>
    <w:p w:rsidR="00BD7FBE" w:rsidRPr="00743073" w:rsidRDefault="00BD7FBE" w:rsidP="00BD7FBE">
      <w:pPr>
        <w:spacing w:after="0" w:line="240" w:lineRule="auto"/>
        <w:rPr>
          <w:rFonts w:ascii="Times New Roman" w:eastAsia="Calibri" w:hAnsi="Times New Roman" w:cs="Times New Roman"/>
          <w:sz w:val="28"/>
          <w:szCs w:val="28"/>
        </w:rPr>
      </w:pPr>
    </w:p>
    <w:p w:rsidR="00BD7FBE" w:rsidRPr="00743073" w:rsidRDefault="00BD7FBE" w:rsidP="00BD7FBE">
      <w:pPr>
        <w:spacing w:after="0" w:line="240" w:lineRule="auto"/>
        <w:rPr>
          <w:rFonts w:ascii="Times New Roman" w:eastAsia="Calibri" w:hAnsi="Times New Roman" w:cs="Times New Roman"/>
          <w:sz w:val="28"/>
          <w:szCs w:val="28"/>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 xml:space="preserve">ПРИЛОЖЕНИЕ № </w:t>
      </w:r>
      <w:r w:rsidRPr="00743073">
        <w:rPr>
          <w:rFonts w:ascii="Times New Roman" w:eastAsia="Calibri" w:hAnsi="Times New Roman" w:cs="Times New Roman"/>
          <w:sz w:val="24"/>
          <w:szCs w:val="24"/>
        </w:rPr>
        <w:t>1</w:t>
      </w:r>
    </w:p>
    <w:p w:rsidR="00BD7FBE" w:rsidRPr="00743073" w:rsidRDefault="00BD7FBE" w:rsidP="00BD7FBE">
      <w:pPr>
        <w:spacing w:after="0" w:line="240" w:lineRule="auto"/>
        <w:ind w:firstLine="4860"/>
        <w:jc w:val="right"/>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к административному регламенту</w:t>
      </w:r>
    </w:p>
    <w:p w:rsidR="00BD7FBE" w:rsidRPr="00743073" w:rsidRDefault="00BD7FBE" w:rsidP="00BD7FBE">
      <w:pPr>
        <w:spacing w:after="0" w:line="240" w:lineRule="auto"/>
        <w:ind w:firstLine="4860"/>
        <w:jc w:val="right"/>
        <w:rPr>
          <w:rFonts w:ascii="Times New Roman" w:eastAsia="Calibri" w:hAnsi="Times New Roman" w:cs="Times New Roman"/>
          <w:sz w:val="24"/>
          <w:szCs w:val="24"/>
          <w:lang w:eastAsia="ru-RU"/>
        </w:rPr>
      </w:pPr>
    </w:p>
    <w:p w:rsidR="00BD7FBE" w:rsidRPr="00743073" w:rsidRDefault="00BD7FBE" w:rsidP="00BD7FBE">
      <w:pPr>
        <w:autoSpaceDE w:val="0"/>
        <w:autoSpaceDN w:val="0"/>
        <w:spacing w:after="0" w:line="240" w:lineRule="auto"/>
        <w:ind w:left="4536"/>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Главе администрации муниципального образования</w:t>
      </w:r>
    </w:p>
    <w:p w:rsidR="00BD7FBE" w:rsidRPr="00743073" w:rsidRDefault="00BD7FBE" w:rsidP="00BD7FBE">
      <w:pPr>
        <w:autoSpaceDE w:val="0"/>
        <w:autoSpaceDN w:val="0"/>
        <w:spacing w:after="0" w:line="240" w:lineRule="auto"/>
        <w:ind w:left="4536"/>
        <w:rPr>
          <w:rFonts w:ascii="Times New Roman" w:eastAsia="Calibri" w:hAnsi="Times New Roman" w:cs="Times New Roman"/>
          <w:sz w:val="24"/>
          <w:szCs w:val="24"/>
          <w:lang w:eastAsia="ru-RU"/>
        </w:rPr>
      </w:pPr>
    </w:p>
    <w:p w:rsidR="00BD7FBE" w:rsidRPr="00743073" w:rsidRDefault="00BD7FBE" w:rsidP="00BD7FBE">
      <w:pPr>
        <w:autoSpaceDE w:val="0"/>
        <w:autoSpaceDN w:val="0"/>
        <w:spacing w:after="0" w:line="240" w:lineRule="auto"/>
        <w:ind w:left="4536"/>
        <w:rPr>
          <w:rFonts w:ascii="Times New Roman" w:eastAsia="Calibri" w:hAnsi="Times New Roman" w:cs="Times New Roman"/>
          <w:sz w:val="24"/>
          <w:szCs w:val="24"/>
          <w:lang w:eastAsia="ru-RU"/>
        </w:rPr>
      </w:pPr>
    </w:p>
    <w:p w:rsidR="00BD7FBE" w:rsidRPr="00743073" w:rsidRDefault="00BD7FBE" w:rsidP="00BD7FBE">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BD7FBE" w:rsidRPr="00743073" w:rsidRDefault="00BD7FBE" w:rsidP="00BD7FBE">
      <w:pPr>
        <w:tabs>
          <w:tab w:val="left" w:pos="4820"/>
        </w:tabs>
        <w:autoSpaceDE w:val="0"/>
        <w:autoSpaceDN w:val="0"/>
        <w:spacing w:after="0" w:line="240" w:lineRule="auto"/>
        <w:ind w:left="4536"/>
        <w:rPr>
          <w:rFonts w:ascii="Times New Roman" w:eastAsia="Calibri" w:hAnsi="Times New Roman" w:cs="Times New Roman"/>
          <w:sz w:val="24"/>
          <w:szCs w:val="24"/>
        </w:rPr>
      </w:pPr>
      <w:r w:rsidRPr="00743073">
        <w:rPr>
          <w:rFonts w:ascii="Times New Roman" w:eastAsia="Calibri" w:hAnsi="Times New Roman" w:cs="Times New Roman"/>
          <w:sz w:val="24"/>
          <w:szCs w:val="24"/>
        </w:rPr>
        <w:t xml:space="preserve">от заявителя ________________________________________  </w:t>
      </w:r>
    </w:p>
    <w:p w:rsidR="00BD7FBE" w:rsidRPr="00743073" w:rsidRDefault="00BD7FBE" w:rsidP="00BD7FBE">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rPr>
        <w:t xml:space="preserve">   </w:t>
      </w:r>
      <w:r w:rsidRPr="00743073">
        <w:rPr>
          <w:rFonts w:ascii="Times New Roman" w:eastAsia="Calibri" w:hAnsi="Times New Roman" w:cs="Times New Roman"/>
          <w:i/>
          <w:sz w:val="24"/>
          <w:szCs w:val="24"/>
          <w:vertAlign w:val="superscript"/>
        </w:rPr>
        <w:t xml:space="preserve">фамилия, </w:t>
      </w:r>
      <w:proofErr w:type="gramStart"/>
      <w:r w:rsidRPr="00743073">
        <w:rPr>
          <w:rFonts w:ascii="Times New Roman" w:eastAsia="Calibri" w:hAnsi="Times New Roman" w:cs="Times New Roman"/>
          <w:i/>
          <w:sz w:val="24"/>
          <w:szCs w:val="24"/>
          <w:vertAlign w:val="superscript"/>
        </w:rPr>
        <w:t>имя,  отчество</w:t>
      </w:r>
      <w:proofErr w:type="gramEnd"/>
      <w:r w:rsidRPr="00743073">
        <w:rPr>
          <w:rFonts w:ascii="Times New Roman" w:eastAsia="Calibri" w:hAnsi="Times New Roman" w:cs="Times New Roman"/>
          <w:i/>
          <w:sz w:val="24"/>
          <w:szCs w:val="24"/>
          <w:vertAlign w:val="superscript"/>
        </w:rPr>
        <w:t xml:space="preserve">, дата рождения  заполняется заявителем </w:t>
      </w:r>
    </w:p>
    <w:p w:rsidR="00BD7FBE" w:rsidRPr="00743073" w:rsidRDefault="00BD7FBE" w:rsidP="00BD7FBE">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BD7FBE" w:rsidRPr="00743073" w:rsidRDefault="00BD7FBE" w:rsidP="00BD7FBE">
      <w:pPr>
        <w:tabs>
          <w:tab w:val="left" w:pos="5529"/>
        </w:tabs>
        <w:autoSpaceDE w:val="0"/>
        <w:autoSpaceDN w:val="0"/>
        <w:spacing w:after="0" w:line="240" w:lineRule="auto"/>
        <w:ind w:left="4536"/>
        <w:rPr>
          <w:rFonts w:ascii="Times New Roman" w:eastAsia="Calibri" w:hAnsi="Times New Roman" w:cs="Times New Roman"/>
          <w:sz w:val="24"/>
          <w:szCs w:val="24"/>
        </w:rPr>
      </w:pPr>
      <w:r w:rsidRPr="00743073">
        <w:rPr>
          <w:rFonts w:ascii="Times New Roman" w:eastAsia="Calibri" w:hAnsi="Times New Roman" w:cs="Times New Roman"/>
          <w:sz w:val="24"/>
          <w:szCs w:val="24"/>
        </w:rPr>
        <w:t>от представителя заявителя</w:t>
      </w:r>
      <w:r w:rsidRPr="00743073">
        <w:rPr>
          <w:rFonts w:ascii="Times New Roman" w:eastAsia="Calibri" w:hAnsi="Times New Roman" w:cs="Times New Roman"/>
          <w:sz w:val="24"/>
          <w:szCs w:val="24"/>
        </w:rPr>
        <w:softHyphen/>
        <w:t>________________________________________</w:t>
      </w:r>
    </w:p>
    <w:p w:rsidR="00BD7FBE" w:rsidRPr="00743073" w:rsidRDefault="00BD7FBE" w:rsidP="00BD7FBE">
      <w:pPr>
        <w:tabs>
          <w:tab w:val="left" w:pos="5529"/>
        </w:tabs>
        <w:autoSpaceDE w:val="0"/>
        <w:autoSpaceDN w:val="0"/>
        <w:spacing w:after="0" w:line="240" w:lineRule="auto"/>
        <w:ind w:left="4536"/>
        <w:rPr>
          <w:rFonts w:ascii="Times New Roman" w:eastAsia="Calibri" w:hAnsi="Times New Roman" w:cs="Times New Roman"/>
          <w:sz w:val="24"/>
          <w:szCs w:val="24"/>
        </w:rPr>
      </w:pPr>
      <w:r w:rsidRPr="00743073">
        <w:rPr>
          <w:rFonts w:ascii="Times New Roman" w:eastAsia="Calibri" w:hAnsi="Times New Roman" w:cs="Times New Roman"/>
          <w:sz w:val="24"/>
          <w:szCs w:val="24"/>
        </w:rPr>
        <w:t>________________________________________</w:t>
      </w:r>
    </w:p>
    <w:p w:rsidR="00BD7FBE" w:rsidRPr="00743073" w:rsidRDefault="00BD7FBE" w:rsidP="00BD7FBE">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743073">
        <w:rPr>
          <w:rFonts w:ascii="Times New Roman" w:eastAsia="Calibri" w:hAnsi="Times New Roman" w:cs="Times New Roman"/>
          <w:i/>
          <w:sz w:val="24"/>
          <w:szCs w:val="24"/>
          <w:vertAlign w:val="superscript"/>
        </w:rPr>
        <w:t xml:space="preserve">фамилия, </w:t>
      </w:r>
      <w:proofErr w:type="gramStart"/>
      <w:r w:rsidRPr="00743073">
        <w:rPr>
          <w:rFonts w:ascii="Times New Roman" w:eastAsia="Calibri" w:hAnsi="Times New Roman" w:cs="Times New Roman"/>
          <w:i/>
          <w:sz w:val="24"/>
          <w:szCs w:val="24"/>
          <w:vertAlign w:val="superscript"/>
        </w:rPr>
        <w:t>имя,  отчество</w:t>
      </w:r>
      <w:proofErr w:type="gramEnd"/>
      <w:r w:rsidRPr="00743073">
        <w:rPr>
          <w:rFonts w:ascii="Times New Roman" w:eastAsia="Calibri" w:hAnsi="Times New Roman" w:cs="Times New Roman"/>
          <w:i/>
          <w:sz w:val="24"/>
          <w:szCs w:val="24"/>
          <w:vertAlign w:val="superscript"/>
        </w:rPr>
        <w:t>, дата рождения  заполняется представителем заявителя от имени заявителя</w:t>
      </w:r>
    </w:p>
    <w:p w:rsidR="00BD7FBE" w:rsidRPr="00743073" w:rsidRDefault="00BD7FBE" w:rsidP="00BD7FBE">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rPr>
        <w:t>Адрес постоянного места жительства заявителя</w:t>
      </w:r>
      <w:r w:rsidRPr="00743073">
        <w:rPr>
          <w:rFonts w:ascii="Times New Roman" w:eastAsia="Calibri" w:hAnsi="Times New Roman" w:cs="Times New Roman"/>
          <w:sz w:val="24"/>
          <w:szCs w:val="24"/>
          <w:lang w:eastAsia="ru-RU"/>
        </w:rPr>
        <w:t>:</w:t>
      </w:r>
    </w:p>
    <w:p w:rsidR="00BD7FBE" w:rsidRPr="00743073" w:rsidRDefault="00BD7FBE" w:rsidP="00BD7FBE">
      <w:pPr>
        <w:autoSpaceDE w:val="0"/>
        <w:autoSpaceDN w:val="0"/>
        <w:spacing w:after="0" w:line="240" w:lineRule="auto"/>
        <w:ind w:left="4536"/>
        <w:rPr>
          <w:rFonts w:ascii="Times New Roman" w:eastAsia="Calibri" w:hAnsi="Times New Roman" w:cs="Times New Roman"/>
          <w:sz w:val="24"/>
          <w:szCs w:val="24"/>
          <w:lang w:eastAsia="ru-RU"/>
        </w:rPr>
      </w:pPr>
    </w:p>
    <w:p w:rsidR="00BD7FBE" w:rsidRPr="00743073" w:rsidRDefault="00BD7FBE" w:rsidP="00BD7FBE">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BD7FBE" w:rsidRPr="00743073" w:rsidRDefault="00BD7FBE" w:rsidP="00BD7FBE">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телефон</w:t>
      </w:r>
      <w:r w:rsidRPr="00743073">
        <w:rPr>
          <w:rFonts w:ascii="Times New Roman" w:eastAsia="Calibri" w:hAnsi="Times New Roman" w:cs="Times New Roman"/>
          <w:sz w:val="24"/>
          <w:szCs w:val="24"/>
          <w:lang w:eastAsia="ru-RU"/>
        </w:rPr>
        <w:tab/>
      </w:r>
    </w:p>
    <w:p w:rsidR="00BD7FBE" w:rsidRPr="00743073" w:rsidRDefault="00BD7FBE" w:rsidP="00BD7FBE">
      <w:pPr>
        <w:autoSpaceDE w:val="0"/>
        <w:autoSpaceDN w:val="0"/>
        <w:spacing w:after="200" w:line="276" w:lineRule="auto"/>
        <w:rPr>
          <w:rFonts w:ascii="Times New Roman" w:eastAsia="Calibri" w:hAnsi="Times New Roman" w:cs="Times New Roman"/>
          <w:sz w:val="24"/>
          <w:szCs w:val="24"/>
          <w:lang w:eastAsia="ru-RU"/>
        </w:rPr>
      </w:pPr>
    </w:p>
    <w:p w:rsidR="00BD7FBE" w:rsidRPr="00743073" w:rsidRDefault="00BD7FBE" w:rsidP="00BD7FBE">
      <w:pPr>
        <w:autoSpaceDE w:val="0"/>
        <w:autoSpaceDN w:val="0"/>
        <w:spacing w:after="200" w:line="276" w:lineRule="auto"/>
        <w:jc w:val="center"/>
        <w:rPr>
          <w:rFonts w:ascii="Times New Roman" w:eastAsia="Calibri" w:hAnsi="Times New Roman" w:cs="Times New Roman"/>
          <w:sz w:val="24"/>
          <w:szCs w:val="24"/>
        </w:rPr>
      </w:pPr>
      <w:r w:rsidRPr="00743073">
        <w:rPr>
          <w:rFonts w:ascii="Times New Roman" w:eastAsia="Calibri" w:hAnsi="Times New Roman" w:cs="Times New Roman"/>
          <w:sz w:val="24"/>
          <w:szCs w:val="24"/>
          <w:lang w:eastAsia="ru-RU"/>
        </w:rPr>
        <w:t>Заявление</w:t>
      </w:r>
      <w:r w:rsidRPr="00743073">
        <w:rPr>
          <w:rFonts w:ascii="Times New Roman" w:eastAsia="Calibri" w:hAnsi="Times New Roman" w:cs="Times New Roman"/>
          <w:sz w:val="24"/>
          <w:szCs w:val="24"/>
          <w:lang w:eastAsia="ru-RU"/>
        </w:rPr>
        <w:br/>
        <w:t xml:space="preserve">о принятии на учет граждан в качестве нуждающихся в жилых </w:t>
      </w:r>
      <w:proofErr w:type="gramStart"/>
      <w:r w:rsidRPr="00743073">
        <w:rPr>
          <w:rFonts w:ascii="Times New Roman" w:eastAsia="Calibri" w:hAnsi="Times New Roman" w:cs="Times New Roman"/>
          <w:sz w:val="24"/>
          <w:szCs w:val="24"/>
          <w:lang w:eastAsia="ru-RU"/>
        </w:rPr>
        <w:t>помещениях,</w:t>
      </w:r>
      <w:r w:rsidRPr="00743073">
        <w:rPr>
          <w:rFonts w:ascii="Times New Roman" w:eastAsia="Calibri" w:hAnsi="Times New Roman" w:cs="Times New Roman"/>
          <w:sz w:val="24"/>
          <w:szCs w:val="24"/>
          <w:lang w:eastAsia="ru-RU"/>
        </w:rPr>
        <w:br/>
        <w:t>предоставляемых</w:t>
      </w:r>
      <w:proofErr w:type="gramEnd"/>
      <w:r w:rsidRPr="00743073">
        <w:rPr>
          <w:rFonts w:ascii="Times New Roman" w:eastAsia="Calibri" w:hAnsi="Times New Roman" w:cs="Times New Roman"/>
          <w:sz w:val="24"/>
          <w:szCs w:val="24"/>
          <w:lang w:eastAsia="ru-RU"/>
        </w:rPr>
        <w:t xml:space="preserve"> по договорам социального найма</w:t>
      </w:r>
    </w:p>
    <w:p w:rsidR="00BD7FBE" w:rsidRPr="00743073" w:rsidRDefault="00BD7FBE" w:rsidP="00BD7FBE">
      <w:pPr>
        <w:autoSpaceDE w:val="0"/>
        <w:autoSpaceDN w:val="0"/>
        <w:adjustRightInd w:val="0"/>
        <w:spacing w:after="200" w:line="276" w:lineRule="auto"/>
        <w:jc w:val="both"/>
        <w:rPr>
          <w:rFonts w:ascii="Times New Roman" w:eastAsia="Calibri" w:hAnsi="Times New Roman" w:cs="Times New Roman"/>
          <w:sz w:val="20"/>
          <w:szCs w:val="20"/>
        </w:rPr>
      </w:pPr>
    </w:p>
    <w:p w:rsidR="00BD7FBE" w:rsidRPr="00743073" w:rsidRDefault="00BD7FBE" w:rsidP="00BD7FBE">
      <w:pPr>
        <w:autoSpaceDE w:val="0"/>
        <w:autoSpaceDN w:val="0"/>
        <w:adjustRightInd w:val="0"/>
        <w:spacing w:after="200" w:line="276" w:lineRule="auto"/>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135"/>
        <w:gridCol w:w="3207"/>
        <w:gridCol w:w="2682"/>
      </w:tblGrid>
      <w:tr w:rsidR="00BD7FBE" w:rsidRPr="00743073" w:rsidTr="00BD7FBE">
        <w:tc>
          <w:tcPr>
            <w:tcW w:w="1737" w:type="pct"/>
            <w:vMerge w:val="restar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rPr>
                <w:rFonts w:ascii="Arial" w:eastAsia="Calibri" w:hAnsi="Arial" w:cs="Arial"/>
                <w:sz w:val="20"/>
                <w:szCs w:val="20"/>
                <w:lang w:eastAsia="ru-RU"/>
              </w:rPr>
            </w:pPr>
            <w:r w:rsidRPr="00743073">
              <w:rPr>
                <w:rFonts w:ascii="Times New Roman" w:eastAsia="Calibri" w:hAnsi="Times New Roman" w:cs="Times New Roman"/>
              </w:rPr>
              <w:t>Паспорт РФ</w:t>
            </w:r>
            <w:r w:rsidRPr="00743073">
              <w:rPr>
                <w:rFonts w:ascii="Arial" w:eastAsia="Calibri" w:hAnsi="Arial" w:cs="Arial"/>
                <w:sz w:val="20"/>
                <w:szCs w:val="20"/>
                <w:lang w:eastAsia="ru-RU"/>
              </w:rPr>
              <w:t xml:space="preserve"> &lt;1&gt;</w:t>
            </w: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rPr>
                <w:rFonts w:ascii="Times New Roman" w:eastAsia="Calibri" w:hAnsi="Times New Roman" w:cs="Times New Roman"/>
              </w:rPr>
            </w:pPr>
            <w:r w:rsidRPr="00743073">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BD7FBE" w:rsidRPr="00743073" w:rsidRDefault="00BD7FBE" w:rsidP="00BD7FBE">
            <w:pPr>
              <w:autoSpaceDE w:val="0"/>
              <w:autoSpaceDN w:val="0"/>
              <w:adjustRightInd w:val="0"/>
              <w:spacing w:after="0" w:line="240" w:lineRule="auto"/>
              <w:jc w:val="center"/>
              <w:rPr>
                <w:rFonts w:ascii="Times New Roman" w:eastAsia="Calibri" w:hAnsi="Times New Roman" w:cs="Times New Roman"/>
              </w:rPr>
            </w:pPr>
          </w:p>
        </w:tc>
      </w:tr>
      <w:tr w:rsidR="00BD7FBE" w:rsidRPr="00743073" w:rsidTr="00BD7FBE">
        <w:tc>
          <w:tcPr>
            <w:tcW w:w="1737" w:type="pct"/>
            <w:vMerge/>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rPr>
                <w:rFonts w:ascii="Times New Roman" w:eastAsia="Calibri" w:hAnsi="Times New Roman" w:cs="Times New Roman"/>
              </w:rPr>
            </w:pPr>
          </w:p>
        </w:tc>
      </w:tr>
      <w:tr w:rsidR="00BD7FBE" w:rsidRPr="00743073" w:rsidTr="00BD7FBE">
        <w:tc>
          <w:tcPr>
            <w:tcW w:w="1737" w:type="pct"/>
            <w:vMerge/>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rPr>
                <w:rFonts w:ascii="Times New Roman" w:eastAsia="Calibri" w:hAnsi="Times New Roman" w:cs="Times New Roman"/>
              </w:rPr>
            </w:pPr>
          </w:p>
        </w:tc>
      </w:tr>
    </w:tbl>
    <w:p w:rsidR="00BD7FBE" w:rsidRPr="00743073" w:rsidRDefault="00BD7FBE" w:rsidP="00BD7F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4"/>
          <w:szCs w:val="24"/>
        </w:rPr>
      </w:pPr>
      <w:r w:rsidRPr="00743073">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BD7FBE" w:rsidRPr="00743073" w:rsidRDefault="00BD7FBE" w:rsidP="00BD7FBE">
      <w:pPr>
        <w:spacing w:after="0" w:line="240" w:lineRule="auto"/>
        <w:jc w:val="both"/>
        <w:rPr>
          <w:rFonts w:ascii="Times New Roman" w:eastAsia="Calibri" w:hAnsi="Times New Roman" w:cs="Times New Roman"/>
          <w:sz w:val="24"/>
          <w:szCs w:val="24"/>
        </w:rPr>
      </w:pP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Сведения о заявителе</w:t>
      </w: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133"/>
        <w:gridCol w:w="3207"/>
        <w:gridCol w:w="2684"/>
      </w:tblGrid>
      <w:tr w:rsidR="00BD7FBE" w:rsidRPr="00743073" w:rsidTr="00BD7FBE">
        <w:tc>
          <w:tcPr>
            <w:tcW w:w="1736" w:type="pct"/>
            <w:vMerge w:val="restar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BD7FBE" w:rsidRPr="00743073" w:rsidRDefault="00BD7FBE" w:rsidP="00BD7FBE">
            <w:pPr>
              <w:autoSpaceDE w:val="0"/>
              <w:autoSpaceDN w:val="0"/>
              <w:adjustRightInd w:val="0"/>
              <w:spacing w:after="0" w:line="240" w:lineRule="auto"/>
              <w:jc w:val="center"/>
              <w:rPr>
                <w:rFonts w:ascii="Times New Roman" w:eastAsia="Calibri" w:hAnsi="Times New Roman" w:cs="Times New Roman"/>
              </w:rPr>
            </w:pPr>
          </w:p>
        </w:tc>
      </w:tr>
      <w:tr w:rsidR="00BD7FBE" w:rsidRPr="00743073" w:rsidTr="00BD7FBE">
        <w:tc>
          <w:tcPr>
            <w:tcW w:w="1736" w:type="pct"/>
            <w:vMerge/>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rPr>
                <w:rFonts w:ascii="Times New Roman" w:eastAsia="Calibri" w:hAnsi="Times New Roman" w:cs="Times New Roman"/>
              </w:rPr>
            </w:pPr>
          </w:p>
        </w:tc>
      </w:tr>
      <w:tr w:rsidR="00BD7FBE" w:rsidRPr="00743073" w:rsidTr="00BD7FBE">
        <w:tc>
          <w:tcPr>
            <w:tcW w:w="1736" w:type="pct"/>
            <w:vMerge/>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rPr>
                <w:rFonts w:ascii="Times New Roman" w:eastAsia="Calibri" w:hAnsi="Times New Roman" w:cs="Times New Roman"/>
              </w:rPr>
            </w:pPr>
          </w:p>
        </w:tc>
      </w:tr>
      <w:tr w:rsidR="00BD7FBE" w:rsidRPr="00743073" w:rsidTr="00BD7FBE">
        <w:tc>
          <w:tcPr>
            <w:tcW w:w="1736"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outlineLvl w:val="0"/>
              <w:rPr>
                <w:rFonts w:ascii="Times New Roman" w:eastAsia="Calibri" w:hAnsi="Times New Roman" w:cs="Times New Roman"/>
              </w:rPr>
            </w:pPr>
            <w:r w:rsidRPr="00743073">
              <w:rPr>
                <w:rFonts w:ascii="Times New Roman" w:eastAsia="Calibri" w:hAnsi="Times New Roman" w:cs="Times New Roman"/>
              </w:rPr>
              <w:lastRenderedPageBreak/>
              <w:t>ИНН</w:t>
            </w:r>
          </w:p>
        </w:tc>
        <w:tc>
          <w:tcPr>
            <w:tcW w:w="177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t>номер</w:t>
            </w:r>
          </w:p>
        </w:tc>
        <w:tc>
          <w:tcPr>
            <w:tcW w:w="148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rPr>
                <w:rFonts w:ascii="Times New Roman" w:eastAsia="Calibri" w:hAnsi="Times New Roman" w:cs="Times New Roman"/>
              </w:rPr>
            </w:pPr>
          </w:p>
        </w:tc>
      </w:tr>
      <w:tr w:rsidR="00BD7FBE" w:rsidRPr="00743073" w:rsidTr="00BD7FBE">
        <w:trPr>
          <w:trHeight w:val="768"/>
        </w:trPr>
        <w:tc>
          <w:tcPr>
            <w:tcW w:w="1736"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rPr>
                <w:rFonts w:ascii="Times New Roman" w:eastAsia="Calibri" w:hAnsi="Times New Roman" w:cs="Times New Roman"/>
              </w:rPr>
            </w:pPr>
            <w:r w:rsidRPr="00743073">
              <w:rPr>
                <w:rFonts w:ascii="Times New Roman" w:eastAsia="Calibri" w:hAnsi="Times New Roman" w:cs="Times New Roman"/>
                <w:sz w:val="24"/>
                <w:szCs w:val="24"/>
                <w:lang w:eastAsia="ru-RU"/>
              </w:rPr>
              <w:t>Страховое свидетельство обязательного пенсионного страхования или документ, подтверждающий регистрацию в системе индивидуального (персонифицированного) учета</w:t>
            </w:r>
          </w:p>
        </w:tc>
        <w:tc>
          <w:tcPr>
            <w:tcW w:w="177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t>номер</w:t>
            </w:r>
          </w:p>
        </w:tc>
        <w:tc>
          <w:tcPr>
            <w:tcW w:w="148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rPr>
                <w:rFonts w:ascii="Times New Roman" w:eastAsia="Calibri" w:hAnsi="Times New Roman" w:cs="Times New Roman"/>
              </w:rPr>
            </w:pPr>
          </w:p>
        </w:tc>
      </w:tr>
    </w:tbl>
    <w:p w:rsidR="00BD7FBE" w:rsidRPr="00743073" w:rsidRDefault="00BD7FBE" w:rsidP="00BD7FBE">
      <w:pPr>
        <w:spacing w:after="200" w:line="276" w:lineRule="auto"/>
        <w:rPr>
          <w:rFonts w:ascii="Times New Roman" w:eastAsia="Calibri" w:hAnsi="Times New Roman" w:cs="Times New Roman"/>
        </w:rPr>
      </w:pPr>
    </w:p>
    <w:p w:rsidR="00BD7FBE" w:rsidRPr="00743073" w:rsidRDefault="00BD7FBE" w:rsidP="00BD7FBE">
      <w:pPr>
        <w:spacing w:after="0" w:line="240" w:lineRule="auto"/>
        <w:rPr>
          <w:rFonts w:ascii="Times New Roman" w:eastAsia="Calibri" w:hAnsi="Times New Roman" w:cs="Times New Roman"/>
        </w:rPr>
      </w:pPr>
      <w:r w:rsidRPr="00743073">
        <w:rPr>
          <w:rFonts w:ascii="Times New Roman" w:eastAsia="Calibri" w:hAnsi="Times New Roman" w:cs="Times New Roman"/>
        </w:rPr>
        <w:t>Выберите к какой категории заявителей Вы и члены Вашей семьи относитесь (поставить отметку «V»):</w:t>
      </w:r>
    </w:p>
    <w:p w:rsidR="00BD7FBE" w:rsidRPr="00743073" w:rsidRDefault="00BD7FBE" w:rsidP="00BD7FBE">
      <w:pPr>
        <w:spacing w:after="0" w:line="240" w:lineRule="auto"/>
        <w:rPr>
          <w:rFonts w:ascii="Times New Roman" w:eastAsia="Calibri" w:hAnsi="Times New Roman" w:cs="Times New Roman"/>
        </w:rPr>
      </w:pPr>
    </w:p>
    <w:tbl>
      <w:tblPr>
        <w:tblStyle w:val="afb"/>
        <w:tblW w:w="9747" w:type="dxa"/>
        <w:tblLook w:val="04A0" w:firstRow="1" w:lastRow="0" w:firstColumn="1" w:lastColumn="0" w:noHBand="0" w:noVBand="1"/>
      </w:tblPr>
      <w:tblGrid>
        <w:gridCol w:w="675"/>
        <w:gridCol w:w="9072"/>
      </w:tblGrid>
      <w:tr w:rsidR="00BD7FBE" w:rsidRPr="00743073" w:rsidTr="00BD7FBE">
        <w:trPr>
          <w:trHeight w:val="331"/>
        </w:trPr>
        <w:tc>
          <w:tcPr>
            <w:tcW w:w="675" w:type="dxa"/>
          </w:tcPr>
          <w:p w:rsidR="00BD7FBE" w:rsidRPr="00743073" w:rsidRDefault="00BD7FBE" w:rsidP="00BD7FBE">
            <w:pPr>
              <w:widowControl w:val="0"/>
              <w:autoSpaceDE w:val="0"/>
              <w:autoSpaceDN w:val="0"/>
              <w:adjustRightInd w:val="0"/>
              <w:contextualSpacing/>
              <w:jc w:val="both"/>
              <w:rPr>
                <w:rFonts w:ascii="Times New Roman" w:eastAsia="Times New Roman" w:hAnsi="Times New Roman"/>
              </w:rPr>
            </w:pPr>
          </w:p>
        </w:tc>
        <w:tc>
          <w:tcPr>
            <w:tcW w:w="9072" w:type="dxa"/>
          </w:tcPr>
          <w:p w:rsidR="00BD7FBE" w:rsidRPr="00743073" w:rsidRDefault="00BD7FBE" w:rsidP="00BD7FBE">
            <w:pPr>
              <w:numPr>
                <w:ilvl w:val="0"/>
                <w:numId w:val="28"/>
              </w:numPr>
              <w:spacing w:line="276" w:lineRule="auto"/>
              <w:rPr>
                <w:rFonts w:ascii="Times New Roman" w:hAnsi="Times New Roman"/>
              </w:rPr>
            </w:pPr>
            <w:r w:rsidRPr="00743073">
              <w:rPr>
                <w:rFonts w:ascii="Times New Roman" w:hAnsi="Times New Roman"/>
              </w:rPr>
              <w:t>малоимущие граждане,</w:t>
            </w:r>
            <w:r w:rsidRPr="00743073">
              <w:rPr>
                <w:rFonts w:ascii="Times New Roman" w:hAnsi="Times New Roman"/>
                <w:sz w:val="28"/>
                <w:szCs w:val="28"/>
              </w:rPr>
              <w:t xml:space="preserve"> </w:t>
            </w:r>
            <w:r w:rsidRPr="00743073">
              <w:rPr>
                <w:rFonts w:ascii="Times New Roman" w:hAnsi="Times New Roman"/>
              </w:rPr>
              <w:t>постоянно проживающих на территории Ленинградской области в общей сложности не менее пяти лет;</w:t>
            </w:r>
          </w:p>
        </w:tc>
      </w:tr>
      <w:tr w:rsidR="00BD7FBE" w:rsidRPr="00743073" w:rsidTr="00BD7FBE">
        <w:trPr>
          <w:trHeight w:val="331"/>
        </w:trPr>
        <w:tc>
          <w:tcPr>
            <w:tcW w:w="9747" w:type="dxa"/>
            <w:gridSpan w:val="2"/>
          </w:tcPr>
          <w:p w:rsidR="00BD7FBE" w:rsidRPr="00743073" w:rsidRDefault="00BD7FBE" w:rsidP="00BD7FBE">
            <w:pPr>
              <w:autoSpaceDE w:val="0"/>
              <w:autoSpaceDN w:val="0"/>
              <w:rPr>
                <w:rFonts w:ascii="Times New Roman" w:hAnsi="Times New Roman"/>
              </w:rPr>
            </w:pPr>
            <w:r w:rsidRPr="00743073">
              <w:rPr>
                <w:rFonts w:ascii="Times New Roman" w:hAnsi="Times New Roman"/>
              </w:rPr>
              <w:t>Я, члены моей семьи относимся/не относимся (нужное подчеркнуть) к следующим категориям граждан, имеющих право на обеспечение жилыми помещениями вне очереди:</w:t>
            </w:r>
          </w:p>
        </w:tc>
      </w:tr>
      <w:tr w:rsidR="00BD7FBE" w:rsidRPr="00743073" w:rsidTr="00BD7FBE">
        <w:trPr>
          <w:trHeight w:val="331"/>
        </w:trPr>
        <w:tc>
          <w:tcPr>
            <w:tcW w:w="675" w:type="dxa"/>
          </w:tcPr>
          <w:p w:rsidR="00BD7FBE" w:rsidRPr="00743073" w:rsidRDefault="00BD7FBE" w:rsidP="00BD7FBE">
            <w:pPr>
              <w:jc w:val="both"/>
              <w:rPr>
                <w:rFonts w:ascii="Times New Roman" w:hAnsi="Times New Roman"/>
              </w:rPr>
            </w:pPr>
          </w:p>
        </w:tc>
        <w:tc>
          <w:tcPr>
            <w:tcW w:w="9072" w:type="dxa"/>
            <w:shd w:val="clear" w:color="auto" w:fill="auto"/>
          </w:tcPr>
          <w:p w:rsidR="00BD7FBE" w:rsidRPr="00743073" w:rsidRDefault="00BD7FBE" w:rsidP="00BD7FBE">
            <w:pPr>
              <w:jc w:val="both"/>
              <w:rPr>
                <w:rFonts w:ascii="Times New Roman" w:hAnsi="Times New Roman"/>
              </w:rPr>
            </w:pPr>
            <w:r w:rsidRPr="00743073">
              <w:rPr>
                <w:rFonts w:ascii="Times New Roman" w:hAnsi="Times New Roman"/>
              </w:rPr>
              <w:t>- граждане, жилые помещения которых признаны в установленном порядке непригодными для проживания и ремонту или реконструкции не подлежат</w:t>
            </w:r>
          </w:p>
        </w:tc>
      </w:tr>
      <w:tr w:rsidR="00BD7FBE" w:rsidRPr="00743073" w:rsidTr="00BD7FBE">
        <w:trPr>
          <w:trHeight w:val="331"/>
        </w:trPr>
        <w:tc>
          <w:tcPr>
            <w:tcW w:w="675" w:type="dxa"/>
          </w:tcPr>
          <w:p w:rsidR="00BD7FBE" w:rsidRPr="00743073" w:rsidRDefault="00BD7FBE" w:rsidP="00BD7FBE">
            <w:pPr>
              <w:spacing w:after="200" w:line="276" w:lineRule="auto"/>
              <w:rPr>
                <w:rFonts w:ascii="Times New Roman" w:hAnsi="Times New Roman"/>
              </w:rPr>
            </w:pPr>
          </w:p>
        </w:tc>
        <w:tc>
          <w:tcPr>
            <w:tcW w:w="9072" w:type="dxa"/>
          </w:tcPr>
          <w:p w:rsidR="00BD7FBE" w:rsidRPr="00743073" w:rsidRDefault="00BD7FBE" w:rsidP="00BD7FBE">
            <w:pPr>
              <w:jc w:val="both"/>
              <w:rPr>
                <w:rFonts w:ascii="Times New Roman" w:hAnsi="Times New Roman"/>
              </w:rPr>
            </w:pPr>
            <w:r w:rsidRPr="00743073">
              <w:rPr>
                <w:rFonts w:ascii="Times New Roman" w:hAnsi="Times New Roman"/>
              </w:rPr>
              <w:t>-  граждане, страдающие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BD7FBE" w:rsidRPr="00743073" w:rsidTr="00BD7FBE">
        <w:trPr>
          <w:trHeight w:val="331"/>
        </w:trPr>
        <w:tc>
          <w:tcPr>
            <w:tcW w:w="675" w:type="dxa"/>
          </w:tcPr>
          <w:p w:rsidR="00BD7FBE" w:rsidRPr="00743073" w:rsidRDefault="00BD7FBE" w:rsidP="00BD7FBE">
            <w:pPr>
              <w:jc w:val="both"/>
              <w:rPr>
                <w:rFonts w:ascii="Times New Roman" w:hAnsi="Times New Roman"/>
              </w:rPr>
            </w:pPr>
          </w:p>
        </w:tc>
        <w:tc>
          <w:tcPr>
            <w:tcW w:w="9072" w:type="dxa"/>
          </w:tcPr>
          <w:p w:rsidR="00BD7FBE" w:rsidRPr="00743073" w:rsidRDefault="00BD7FBE" w:rsidP="00BD7FBE">
            <w:pPr>
              <w:numPr>
                <w:ilvl w:val="0"/>
                <w:numId w:val="28"/>
              </w:numPr>
              <w:jc w:val="both"/>
              <w:rPr>
                <w:rFonts w:ascii="Times New Roman" w:hAnsi="Times New Roman"/>
              </w:rPr>
            </w:pPr>
            <w:r w:rsidRPr="00743073">
              <w:rPr>
                <w:rFonts w:ascii="Times New Roman" w:hAnsi="Times New Roman"/>
              </w:rPr>
              <w:t>Иные определенные федеральным законом, указом Президента Российской Федерации или законом субъекта Российской Федерации категориям граждан:</w:t>
            </w:r>
          </w:p>
        </w:tc>
      </w:tr>
      <w:tr w:rsidR="00BD7FBE" w:rsidRPr="00743073" w:rsidTr="00BD7FBE">
        <w:trPr>
          <w:trHeight w:val="321"/>
        </w:trPr>
        <w:tc>
          <w:tcPr>
            <w:tcW w:w="675" w:type="dxa"/>
          </w:tcPr>
          <w:p w:rsidR="00BD7FBE" w:rsidRPr="00743073" w:rsidRDefault="00BD7FBE" w:rsidP="00BD7FBE">
            <w:pPr>
              <w:jc w:val="both"/>
              <w:rPr>
                <w:rFonts w:ascii="Times New Roman" w:hAnsi="Times New Roman"/>
              </w:rPr>
            </w:pPr>
          </w:p>
        </w:tc>
        <w:tc>
          <w:tcPr>
            <w:tcW w:w="9072" w:type="dxa"/>
          </w:tcPr>
          <w:p w:rsidR="00BD7FBE" w:rsidRPr="00743073" w:rsidRDefault="00BD7FBE" w:rsidP="00BD7FBE">
            <w:pPr>
              <w:autoSpaceDE w:val="0"/>
              <w:autoSpaceDN w:val="0"/>
              <w:adjustRightInd w:val="0"/>
              <w:jc w:val="both"/>
              <w:rPr>
                <w:rFonts w:ascii="Times New Roman" w:hAnsi="Times New Roman"/>
              </w:rPr>
            </w:pPr>
            <w:r w:rsidRPr="00743073">
              <w:rPr>
                <w:rFonts w:ascii="Times New Roman" w:hAnsi="Times New Roman"/>
              </w:rPr>
              <w:t>инвалиды Великой Отечественной войны;</w:t>
            </w:r>
          </w:p>
          <w:p w:rsidR="00BD7FBE" w:rsidRPr="00743073" w:rsidRDefault="00BD7FBE" w:rsidP="00BD7FBE">
            <w:pPr>
              <w:autoSpaceDE w:val="0"/>
              <w:autoSpaceDN w:val="0"/>
              <w:adjustRightInd w:val="0"/>
              <w:jc w:val="both"/>
              <w:rPr>
                <w:rFonts w:ascii="Times New Roman" w:hAnsi="Times New Roman"/>
              </w:rPr>
            </w:pPr>
          </w:p>
        </w:tc>
      </w:tr>
      <w:tr w:rsidR="00BD7FBE" w:rsidRPr="00743073" w:rsidTr="00BD7FBE">
        <w:trPr>
          <w:trHeight w:val="331"/>
        </w:trPr>
        <w:tc>
          <w:tcPr>
            <w:tcW w:w="675" w:type="dxa"/>
          </w:tcPr>
          <w:p w:rsidR="00BD7FBE" w:rsidRPr="00743073" w:rsidRDefault="00BD7FBE" w:rsidP="00BD7FBE">
            <w:pPr>
              <w:jc w:val="both"/>
              <w:rPr>
                <w:rFonts w:ascii="Times New Roman" w:hAnsi="Times New Roman"/>
              </w:rPr>
            </w:pPr>
          </w:p>
        </w:tc>
        <w:tc>
          <w:tcPr>
            <w:tcW w:w="9072" w:type="dxa"/>
          </w:tcPr>
          <w:p w:rsidR="00BD7FBE" w:rsidRPr="00743073" w:rsidRDefault="00BD7FBE" w:rsidP="00BD7FBE">
            <w:pPr>
              <w:jc w:val="both"/>
              <w:rPr>
                <w:rFonts w:ascii="Times New Roman" w:hAnsi="Times New Roman"/>
              </w:rPr>
            </w:pPr>
            <w:r w:rsidRPr="00743073">
              <w:rPr>
                <w:rFonts w:ascii="Times New Roman" w:hAnsi="Times New Roman"/>
              </w:rPr>
              <w:t>участники Великой Отечественной войны, в том числе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 в случае выселения из занимаемых ими служебных жилых помещений;</w:t>
            </w:r>
          </w:p>
        </w:tc>
      </w:tr>
      <w:tr w:rsidR="00BD7FBE" w:rsidRPr="00743073" w:rsidTr="00BD7FBE">
        <w:trPr>
          <w:trHeight w:val="331"/>
        </w:trPr>
        <w:tc>
          <w:tcPr>
            <w:tcW w:w="675" w:type="dxa"/>
          </w:tcPr>
          <w:p w:rsidR="00BD7FBE" w:rsidRPr="00743073" w:rsidRDefault="00BD7FBE" w:rsidP="00BD7FBE">
            <w:pPr>
              <w:jc w:val="both"/>
              <w:rPr>
                <w:rFonts w:ascii="Times New Roman" w:hAnsi="Times New Roman"/>
              </w:rPr>
            </w:pPr>
          </w:p>
        </w:tc>
        <w:tc>
          <w:tcPr>
            <w:tcW w:w="9072" w:type="dxa"/>
          </w:tcPr>
          <w:p w:rsidR="00BD7FBE" w:rsidRPr="00743073" w:rsidRDefault="00BD7FBE" w:rsidP="00BD7FBE">
            <w:pPr>
              <w:jc w:val="both"/>
              <w:rPr>
                <w:rFonts w:ascii="Times New Roman" w:hAnsi="Times New Roman"/>
              </w:rPr>
            </w:pPr>
            <w:r w:rsidRPr="00743073">
              <w:rPr>
                <w:rFonts w:ascii="Times New Roman" w:hAnsi="Times New Roman"/>
              </w:rPr>
              <w:t>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 инвалидами, в случае выселения из занимаемых ими служебных жилых помещений;</w:t>
            </w:r>
          </w:p>
        </w:tc>
      </w:tr>
      <w:tr w:rsidR="00BD7FBE" w:rsidRPr="00743073" w:rsidTr="00BD7FBE">
        <w:trPr>
          <w:trHeight w:val="331"/>
        </w:trPr>
        <w:tc>
          <w:tcPr>
            <w:tcW w:w="675" w:type="dxa"/>
          </w:tcPr>
          <w:p w:rsidR="00BD7FBE" w:rsidRPr="00743073" w:rsidRDefault="00BD7FBE" w:rsidP="00BD7FBE">
            <w:pPr>
              <w:spacing w:after="200" w:line="276" w:lineRule="auto"/>
              <w:rPr>
                <w:rFonts w:ascii="Times New Roman" w:hAnsi="Times New Roman"/>
              </w:rPr>
            </w:pPr>
          </w:p>
        </w:tc>
        <w:tc>
          <w:tcPr>
            <w:tcW w:w="9072" w:type="dxa"/>
          </w:tcPr>
          <w:p w:rsidR="00BD7FBE" w:rsidRPr="00743073" w:rsidRDefault="00BD7FBE" w:rsidP="00BD7FBE">
            <w:pPr>
              <w:autoSpaceDE w:val="0"/>
              <w:autoSpaceDN w:val="0"/>
              <w:adjustRightInd w:val="0"/>
              <w:jc w:val="both"/>
              <w:rPr>
                <w:rFonts w:ascii="Times New Roman" w:hAnsi="Times New Roman"/>
              </w:rPr>
            </w:pPr>
            <w:r w:rsidRPr="00743073">
              <w:rPr>
                <w:rFonts w:ascii="Times New Roman" w:hAnsi="Times New Roman"/>
              </w:rPr>
              <w:t>лица, награжденные знаком "Жителю блокадного Ленинграда", лица, награжденные знаком "Житель осажденного Севастополя"; лица, награжденные знаком "Житель осажденного Сталинграда"</w:t>
            </w:r>
          </w:p>
        </w:tc>
      </w:tr>
      <w:tr w:rsidR="00BD7FBE" w:rsidRPr="00743073" w:rsidTr="00BD7FBE">
        <w:trPr>
          <w:trHeight w:val="331"/>
        </w:trPr>
        <w:tc>
          <w:tcPr>
            <w:tcW w:w="675" w:type="dxa"/>
          </w:tcPr>
          <w:p w:rsidR="00BD7FBE" w:rsidRPr="00743073" w:rsidRDefault="00BD7FBE" w:rsidP="00BD7FBE">
            <w:pPr>
              <w:spacing w:after="200" w:line="276" w:lineRule="auto"/>
              <w:rPr>
                <w:rFonts w:ascii="Times New Roman" w:hAnsi="Times New Roman"/>
              </w:rPr>
            </w:pPr>
          </w:p>
        </w:tc>
        <w:tc>
          <w:tcPr>
            <w:tcW w:w="9072" w:type="dxa"/>
          </w:tcPr>
          <w:p w:rsidR="00BD7FBE" w:rsidRPr="00743073" w:rsidRDefault="00BD7FBE" w:rsidP="00BD7FBE">
            <w:pPr>
              <w:jc w:val="both"/>
              <w:rPr>
                <w:rFonts w:ascii="Times New Roman" w:hAnsi="Times New Roman"/>
              </w:rPr>
            </w:pPr>
            <w:r w:rsidRPr="00743073">
              <w:rPr>
                <w:rFonts w:ascii="Times New Roman" w:hAnsi="Times New Roman"/>
              </w:rPr>
              <w:t>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tc>
      </w:tr>
      <w:tr w:rsidR="00BD7FBE" w:rsidRPr="00743073" w:rsidTr="00BD7FBE">
        <w:trPr>
          <w:trHeight w:val="331"/>
        </w:trPr>
        <w:tc>
          <w:tcPr>
            <w:tcW w:w="675" w:type="dxa"/>
          </w:tcPr>
          <w:p w:rsidR="00BD7FBE" w:rsidRPr="00743073" w:rsidRDefault="00BD7FBE" w:rsidP="00BD7FBE">
            <w:pPr>
              <w:spacing w:after="200" w:line="276" w:lineRule="auto"/>
              <w:rPr>
                <w:rFonts w:ascii="Times New Roman" w:hAnsi="Times New Roman"/>
              </w:rPr>
            </w:pPr>
          </w:p>
        </w:tc>
        <w:tc>
          <w:tcPr>
            <w:tcW w:w="9072" w:type="dxa"/>
          </w:tcPr>
          <w:p w:rsidR="00BD7FBE" w:rsidRPr="00743073" w:rsidRDefault="00BD7FBE" w:rsidP="00BD7FBE">
            <w:pPr>
              <w:jc w:val="both"/>
              <w:rPr>
                <w:rFonts w:ascii="Times New Roman" w:hAnsi="Times New Roman"/>
              </w:rPr>
            </w:pPr>
            <w:r w:rsidRPr="00743073">
              <w:rPr>
                <w:rFonts w:ascii="Times New Roman" w:hAnsi="Times New Roman"/>
                <w:sz w:val="24"/>
                <w:szCs w:val="24"/>
              </w:rPr>
              <w:t xml:space="preserve">граждане, выехавшие из районов Крайнего Севера и приравненных к ним местностей, имеющих право на получение безвозмездной субсидии на строительство или приобретение жилья в соответствии с Федеральным </w:t>
            </w:r>
            <w:hyperlink r:id="rId18" w:history="1">
              <w:r w:rsidRPr="00743073">
                <w:rPr>
                  <w:rFonts w:ascii="Times New Roman" w:hAnsi="Times New Roman"/>
                  <w:sz w:val="24"/>
                  <w:szCs w:val="24"/>
                </w:rPr>
                <w:t>законом</w:t>
              </w:r>
            </w:hyperlink>
            <w:r w:rsidRPr="00743073">
              <w:rPr>
                <w:rFonts w:ascii="Times New Roman" w:hAnsi="Times New Roman"/>
                <w:sz w:val="24"/>
                <w:szCs w:val="24"/>
              </w:rPr>
              <w:t xml:space="preserve"> от 25 октября 2002 года № 125-ФЗ "О жилищных субсидиях гражданам, выезжающим из районов Крайнего Севера и приравненных к ним местностей"</w:t>
            </w:r>
          </w:p>
        </w:tc>
      </w:tr>
      <w:tr w:rsidR="00BD7FBE" w:rsidRPr="00743073" w:rsidTr="00BD7FBE">
        <w:trPr>
          <w:trHeight w:val="331"/>
        </w:trPr>
        <w:tc>
          <w:tcPr>
            <w:tcW w:w="675" w:type="dxa"/>
          </w:tcPr>
          <w:p w:rsidR="00BD7FBE" w:rsidRPr="00743073" w:rsidRDefault="00BD7FBE" w:rsidP="00BD7FBE">
            <w:pPr>
              <w:spacing w:after="200" w:line="276" w:lineRule="auto"/>
              <w:rPr>
                <w:rFonts w:ascii="Times New Roman" w:hAnsi="Times New Roman"/>
              </w:rPr>
            </w:pPr>
          </w:p>
        </w:tc>
        <w:tc>
          <w:tcPr>
            <w:tcW w:w="9072" w:type="dxa"/>
          </w:tcPr>
          <w:p w:rsidR="00BD7FBE" w:rsidRPr="00743073" w:rsidRDefault="00BD7FBE" w:rsidP="00BD7FBE">
            <w:pPr>
              <w:jc w:val="both"/>
              <w:rPr>
                <w:rFonts w:ascii="Times New Roman" w:hAnsi="Times New Roman"/>
                <w:sz w:val="24"/>
                <w:szCs w:val="24"/>
              </w:rPr>
            </w:pPr>
            <w:r w:rsidRPr="00743073">
              <w:rPr>
                <w:rFonts w:ascii="Times New Roman" w:hAnsi="Times New Roman"/>
                <w:sz w:val="24"/>
                <w:szCs w:val="24"/>
              </w:rPr>
              <w:t>граждане,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w:t>
            </w:r>
          </w:p>
        </w:tc>
      </w:tr>
      <w:tr w:rsidR="00BD7FBE" w:rsidRPr="00743073" w:rsidTr="00BD7FBE">
        <w:trPr>
          <w:trHeight w:val="331"/>
        </w:trPr>
        <w:tc>
          <w:tcPr>
            <w:tcW w:w="675" w:type="dxa"/>
          </w:tcPr>
          <w:p w:rsidR="00BD7FBE" w:rsidRPr="00743073" w:rsidRDefault="00BD7FBE" w:rsidP="00BD7FBE">
            <w:pPr>
              <w:spacing w:after="200" w:line="276" w:lineRule="auto"/>
              <w:rPr>
                <w:rFonts w:ascii="Times New Roman" w:hAnsi="Times New Roman"/>
              </w:rPr>
            </w:pPr>
          </w:p>
        </w:tc>
        <w:tc>
          <w:tcPr>
            <w:tcW w:w="9072" w:type="dxa"/>
          </w:tcPr>
          <w:p w:rsidR="00BD7FBE" w:rsidRPr="00743073" w:rsidRDefault="00BD7FBE" w:rsidP="00BD7FBE">
            <w:pPr>
              <w:spacing w:after="200" w:line="276" w:lineRule="auto"/>
              <w:rPr>
                <w:rFonts w:ascii="Times New Roman" w:hAnsi="Times New Roman"/>
                <w:sz w:val="24"/>
                <w:szCs w:val="24"/>
              </w:rPr>
            </w:pPr>
            <w:r w:rsidRPr="00743073">
              <w:rPr>
                <w:rFonts w:ascii="Times New Roman" w:hAnsi="Times New Roman"/>
                <w:sz w:val="24"/>
                <w:szCs w:val="24"/>
              </w:rPr>
              <w:t>- граждане, признанные в установленном порядке вынужденными переселенцами</w:t>
            </w:r>
          </w:p>
        </w:tc>
      </w:tr>
    </w:tbl>
    <w:p w:rsidR="00BD7FBE" w:rsidRPr="00743073" w:rsidRDefault="00BD7FBE" w:rsidP="00BD7FBE">
      <w:pPr>
        <w:spacing w:after="200" w:line="276" w:lineRule="auto"/>
        <w:rPr>
          <w:rFonts w:ascii="Times New Roman" w:eastAsia="Calibri" w:hAnsi="Times New Roman" w:cs="Times New Roman"/>
          <w:lang w:eastAsia="ru-RU"/>
        </w:rPr>
      </w:pPr>
    </w:p>
    <w:p w:rsidR="00BD7FBE" w:rsidRPr="00743073" w:rsidRDefault="00BD7FBE" w:rsidP="00BD7FBE">
      <w:pPr>
        <w:spacing w:after="200" w:line="276" w:lineRule="auto"/>
        <w:ind w:firstLine="567"/>
        <w:rPr>
          <w:rFonts w:ascii="Times New Roman" w:eastAsia="Calibri" w:hAnsi="Times New Roman" w:cs="Times New Roman"/>
          <w:lang w:eastAsia="ru-RU"/>
        </w:rPr>
      </w:pPr>
      <w:r w:rsidRPr="00743073">
        <w:rPr>
          <w:rFonts w:ascii="Times New Roman" w:eastAsia="Calibri" w:hAnsi="Times New Roman" w:cs="Times New Roman"/>
          <w:lang w:eastAsia="ru-RU"/>
        </w:rPr>
        <w:t>Прошу принять меня и членов моей семьи на учет в качестве нуждающихся в жилом помещении по договору социального найма:</w:t>
      </w:r>
    </w:p>
    <w:p w:rsidR="00BD7FBE" w:rsidRPr="00743073" w:rsidRDefault="00BD7FBE" w:rsidP="00BD7FBE">
      <w:pPr>
        <w:autoSpaceDE w:val="0"/>
        <w:autoSpaceDN w:val="0"/>
        <w:spacing w:after="200" w:line="276" w:lineRule="auto"/>
        <w:ind w:firstLine="720"/>
        <w:rPr>
          <w:rFonts w:ascii="Times New Roman" w:eastAsia="Calibri" w:hAnsi="Times New Roman" w:cs="Times New Roman"/>
          <w:lang w:eastAsia="ru-RU"/>
        </w:rPr>
      </w:pPr>
      <w:r w:rsidRPr="00743073">
        <w:rPr>
          <w:rFonts w:ascii="Times New Roman" w:eastAsia="Calibri" w:hAnsi="Times New Roman" w:cs="Times New Roman"/>
          <w:lang w:eastAsia="ru-RU"/>
        </w:rPr>
        <w:t>Члены семьи:</w:t>
      </w:r>
    </w:p>
    <w:tbl>
      <w:tblPr>
        <w:tblStyle w:val="afb"/>
        <w:tblW w:w="0" w:type="auto"/>
        <w:tblLook w:val="04A0" w:firstRow="1" w:lastRow="0" w:firstColumn="1" w:lastColumn="0" w:noHBand="0" w:noVBand="1"/>
      </w:tblPr>
      <w:tblGrid>
        <w:gridCol w:w="915"/>
        <w:gridCol w:w="2428"/>
        <w:gridCol w:w="1357"/>
        <w:gridCol w:w="829"/>
        <w:gridCol w:w="1802"/>
        <w:gridCol w:w="1674"/>
        <w:gridCol w:w="340"/>
      </w:tblGrid>
      <w:tr w:rsidR="00BD7FBE" w:rsidRPr="00743073" w:rsidTr="00BD7FBE">
        <w:trPr>
          <w:gridAfter w:val="1"/>
          <w:wAfter w:w="426" w:type="dxa"/>
          <w:trHeight w:val="1851"/>
        </w:trPr>
        <w:tc>
          <w:tcPr>
            <w:tcW w:w="1019" w:type="dxa"/>
          </w:tcPr>
          <w:p w:rsidR="00BD7FBE" w:rsidRPr="00743073" w:rsidRDefault="00BD7FBE" w:rsidP="00BD7FBE">
            <w:pPr>
              <w:jc w:val="center"/>
              <w:rPr>
                <w:rFonts w:ascii="Times New Roman" w:eastAsia="Times New Roman" w:hAnsi="Times New Roman"/>
              </w:rPr>
            </w:pPr>
            <w:r w:rsidRPr="00743073">
              <w:rPr>
                <w:rFonts w:ascii="Times New Roman" w:eastAsia="Times New Roman" w:hAnsi="Times New Roman"/>
              </w:rPr>
              <w:t>№</w:t>
            </w:r>
          </w:p>
          <w:p w:rsidR="00BD7FBE" w:rsidRPr="00743073" w:rsidRDefault="00BD7FBE" w:rsidP="00BD7FBE">
            <w:pPr>
              <w:jc w:val="center"/>
              <w:rPr>
                <w:rFonts w:ascii="Times New Roman" w:eastAsia="Times New Roman" w:hAnsi="Times New Roman"/>
              </w:rPr>
            </w:pPr>
            <w:r w:rsidRPr="00743073">
              <w:rPr>
                <w:rFonts w:ascii="Times New Roman" w:eastAsia="Times New Roman" w:hAnsi="Times New Roman"/>
              </w:rPr>
              <w:t>п/п</w:t>
            </w:r>
          </w:p>
        </w:tc>
        <w:tc>
          <w:tcPr>
            <w:tcW w:w="2761" w:type="dxa"/>
          </w:tcPr>
          <w:p w:rsidR="00BD7FBE" w:rsidRPr="00743073" w:rsidRDefault="00BD7FBE" w:rsidP="00BD7FBE">
            <w:pPr>
              <w:jc w:val="center"/>
              <w:rPr>
                <w:rFonts w:ascii="Times New Roman" w:eastAsia="Times New Roman" w:hAnsi="Times New Roman"/>
              </w:rPr>
            </w:pPr>
            <w:r w:rsidRPr="00743073">
              <w:rPr>
                <w:rFonts w:ascii="Times New Roman" w:eastAsia="Times New Roman" w:hAnsi="Times New Roman"/>
              </w:rPr>
              <w:t>Фамилия, имя, отчество членов семьи</w:t>
            </w:r>
            <w:r w:rsidRPr="00743073">
              <w:rPr>
                <w:rFonts w:ascii="Times New Roman" w:hAnsi="Times New Roman"/>
              </w:rPr>
              <w:t>, дата рождения</w:t>
            </w:r>
          </w:p>
        </w:tc>
        <w:tc>
          <w:tcPr>
            <w:tcW w:w="2343" w:type="dxa"/>
            <w:gridSpan w:val="2"/>
          </w:tcPr>
          <w:p w:rsidR="00BD7FBE" w:rsidRPr="00743073" w:rsidRDefault="00BD7FBE" w:rsidP="00BD7FBE">
            <w:pPr>
              <w:jc w:val="center"/>
              <w:rPr>
                <w:rFonts w:ascii="Times New Roman" w:eastAsia="Times New Roman" w:hAnsi="Times New Roman"/>
              </w:rPr>
            </w:pPr>
            <w:r w:rsidRPr="00743073">
              <w:rPr>
                <w:rFonts w:ascii="Times New Roman" w:eastAsia="Times New Roman" w:hAnsi="Times New Roman"/>
              </w:rPr>
              <w:t>Родственные отношения</w:t>
            </w:r>
          </w:p>
        </w:tc>
        <w:tc>
          <w:tcPr>
            <w:tcW w:w="1932" w:type="dxa"/>
          </w:tcPr>
          <w:p w:rsidR="00BD7FBE" w:rsidRPr="00743073" w:rsidRDefault="00BD7FBE" w:rsidP="00BD7FBE">
            <w:pPr>
              <w:autoSpaceDE w:val="0"/>
              <w:autoSpaceDN w:val="0"/>
              <w:adjustRightInd w:val="0"/>
              <w:rPr>
                <w:rFonts w:ascii="Arial" w:hAnsi="Arial" w:cs="Arial"/>
                <w:sz w:val="20"/>
                <w:szCs w:val="20"/>
              </w:rPr>
            </w:pPr>
            <w:r w:rsidRPr="00743073">
              <w:rPr>
                <w:rFonts w:ascii="Times New Roman" w:eastAsia="Times New Roman" w:hAnsi="Times New Roman"/>
              </w:rPr>
              <w:t>Отношение к работе, учебе</w:t>
            </w:r>
            <w:r w:rsidRPr="00743073">
              <w:rPr>
                <w:rFonts w:ascii="Arial" w:hAnsi="Arial" w:cs="Arial"/>
                <w:sz w:val="20"/>
                <w:szCs w:val="20"/>
              </w:rPr>
              <w:t xml:space="preserve"> &lt;2&gt;</w:t>
            </w:r>
          </w:p>
          <w:p w:rsidR="00BD7FBE" w:rsidRPr="00743073" w:rsidRDefault="00BD7FBE" w:rsidP="00BD7FBE">
            <w:pPr>
              <w:jc w:val="center"/>
              <w:rPr>
                <w:rFonts w:ascii="Times New Roman" w:eastAsia="Times New Roman" w:hAnsi="Times New Roman"/>
              </w:rPr>
            </w:pPr>
          </w:p>
        </w:tc>
        <w:tc>
          <w:tcPr>
            <w:tcW w:w="1692" w:type="dxa"/>
          </w:tcPr>
          <w:p w:rsidR="00BD7FBE" w:rsidRPr="00743073" w:rsidRDefault="00BD7FBE" w:rsidP="00BD7FBE">
            <w:pPr>
              <w:jc w:val="center"/>
              <w:rPr>
                <w:rFonts w:ascii="Times New Roman" w:eastAsia="Times New Roman" w:hAnsi="Times New Roman"/>
              </w:rPr>
            </w:pPr>
            <w:r w:rsidRPr="00743073">
              <w:rPr>
                <w:rFonts w:ascii="Times New Roman" w:eastAsia="Times New Roman" w:hAnsi="Times New Roman"/>
              </w:rPr>
              <w:t xml:space="preserve">Паспортные данные </w:t>
            </w:r>
            <w:r w:rsidRPr="00743073">
              <w:rPr>
                <w:rFonts w:ascii="Times New Roman" w:hAnsi="Times New Roman"/>
              </w:rPr>
              <w:t xml:space="preserve">гражданина РФ </w:t>
            </w:r>
            <w:r w:rsidRPr="00743073">
              <w:rPr>
                <w:rFonts w:ascii="Times New Roman" w:eastAsia="Times New Roman" w:hAnsi="Times New Roman"/>
              </w:rPr>
              <w:t xml:space="preserve">(серия и номер, кем, когда </w:t>
            </w:r>
            <w:proofErr w:type="gramStart"/>
            <w:r w:rsidRPr="00743073">
              <w:rPr>
                <w:rFonts w:ascii="Times New Roman" w:eastAsia="Times New Roman" w:hAnsi="Times New Roman"/>
              </w:rPr>
              <w:t>выдан</w:t>
            </w:r>
            <w:r w:rsidRPr="00743073">
              <w:rPr>
                <w:rFonts w:ascii="Times New Roman" w:hAnsi="Times New Roman"/>
              </w:rPr>
              <w:t>)/</w:t>
            </w:r>
            <w:proofErr w:type="gramEnd"/>
            <w:r w:rsidRPr="00743073">
              <w:rPr>
                <w:rFonts w:ascii="Times New Roman" w:hAnsi="Times New Roman"/>
              </w:rPr>
              <w:t xml:space="preserve"> /свидетельства о рождении (номер и дата актовой записи, наименование органа, составившего запись)</w:t>
            </w:r>
          </w:p>
        </w:tc>
      </w:tr>
      <w:tr w:rsidR="00BD7FBE" w:rsidRPr="00743073" w:rsidTr="00BD7FBE">
        <w:trPr>
          <w:gridAfter w:val="1"/>
          <w:wAfter w:w="426" w:type="dxa"/>
          <w:trHeight w:val="372"/>
        </w:trPr>
        <w:tc>
          <w:tcPr>
            <w:tcW w:w="1019" w:type="dxa"/>
          </w:tcPr>
          <w:p w:rsidR="00BD7FBE" w:rsidRPr="00743073" w:rsidRDefault="00BD7FBE" w:rsidP="00BD7FBE">
            <w:pPr>
              <w:jc w:val="center"/>
              <w:rPr>
                <w:rFonts w:ascii="Times New Roman" w:eastAsia="Times New Roman" w:hAnsi="Times New Roman"/>
              </w:rPr>
            </w:pPr>
          </w:p>
        </w:tc>
        <w:tc>
          <w:tcPr>
            <w:tcW w:w="2761" w:type="dxa"/>
          </w:tcPr>
          <w:p w:rsidR="00BD7FBE" w:rsidRPr="00743073" w:rsidRDefault="00BD7FBE" w:rsidP="00BD7FBE">
            <w:pPr>
              <w:jc w:val="center"/>
              <w:rPr>
                <w:rFonts w:ascii="Times New Roman" w:eastAsia="Times New Roman" w:hAnsi="Times New Roman"/>
              </w:rPr>
            </w:pPr>
          </w:p>
        </w:tc>
        <w:tc>
          <w:tcPr>
            <w:tcW w:w="2343" w:type="dxa"/>
            <w:gridSpan w:val="2"/>
          </w:tcPr>
          <w:p w:rsidR="00BD7FBE" w:rsidRPr="00743073" w:rsidRDefault="00BD7FBE" w:rsidP="00BD7FBE">
            <w:pPr>
              <w:jc w:val="center"/>
              <w:rPr>
                <w:rFonts w:ascii="Times New Roman" w:eastAsia="Times New Roman" w:hAnsi="Times New Roman"/>
              </w:rPr>
            </w:pPr>
            <w:r w:rsidRPr="00743073">
              <w:rPr>
                <w:rFonts w:ascii="Times New Roman" w:hAnsi="Times New Roman"/>
              </w:rPr>
              <w:t>Супруг (супруга)</w:t>
            </w:r>
          </w:p>
        </w:tc>
        <w:tc>
          <w:tcPr>
            <w:tcW w:w="1932" w:type="dxa"/>
          </w:tcPr>
          <w:p w:rsidR="00BD7FBE" w:rsidRPr="00743073" w:rsidRDefault="00BD7FBE" w:rsidP="00BD7FBE">
            <w:pPr>
              <w:jc w:val="center"/>
              <w:rPr>
                <w:rFonts w:ascii="Times New Roman" w:eastAsia="Times New Roman" w:hAnsi="Times New Roman"/>
              </w:rPr>
            </w:pPr>
          </w:p>
        </w:tc>
        <w:tc>
          <w:tcPr>
            <w:tcW w:w="1692" w:type="dxa"/>
          </w:tcPr>
          <w:p w:rsidR="00BD7FBE" w:rsidRPr="00743073" w:rsidRDefault="00BD7FBE" w:rsidP="00BD7FBE">
            <w:pPr>
              <w:jc w:val="center"/>
              <w:rPr>
                <w:rFonts w:ascii="Times New Roman" w:eastAsia="Times New Roman" w:hAnsi="Times New Roman"/>
              </w:rPr>
            </w:pPr>
          </w:p>
        </w:tc>
      </w:tr>
      <w:tr w:rsidR="00BD7FBE" w:rsidRPr="00743073" w:rsidTr="00BD7FBE">
        <w:trPr>
          <w:gridAfter w:val="1"/>
          <w:wAfter w:w="426" w:type="dxa"/>
          <w:trHeight w:val="493"/>
        </w:trPr>
        <w:tc>
          <w:tcPr>
            <w:tcW w:w="1019" w:type="dxa"/>
          </w:tcPr>
          <w:p w:rsidR="00BD7FBE" w:rsidRPr="00743073" w:rsidRDefault="00BD7FBE" w:rsidP="00BD7FBE">
            <w:pPr>
              <w:jc w:val="center"/>
              <w:rPr>
                <w:rFonts w:ascii="Times New Roman" w:eastAsia="Times New Roman" w:hAnsi="Times New Roman"/>
              </w:rPr>
            </w:pPr>
          </w:p>
          <w:p w:rsidR="00BD7FBE" w:rsidRPr="00743073" w:rsidRDefault="00BD7FBE" w:rsidP="00BD7FBE">
            <w:pPr>
              <w:jc w:val="center"/>
              <w:rPr>
                <w:rFonts w:ascii="Times New Roman" w:eastAsia="Times New Roman" w:hAnsi="Times New Roman"/>
              </w:rPr>
            </w:pPr>
          </w:p>
        </w:tc>
        <w:tc>
          <w:tcPr>
            <w:tcW w:w="2761" w:type="dxa"/>
          </w:tcPr>
          <w:p w:rsidR="00BD7FBE" w:rsidRPr="00743073" w:rsidRDefault="00BD7FBE" w:rsidP="00BD7FBE">
            <w:pPr>
              <w:jc w:val="center"/>
              <w:rPr>
                <w:rFonts w:ascii="Times New Roman" w:eastAsia="Times New Roman" w:hAnsi="Times New Roman"/>
              </w:rPr>
            </w:pPr>
          </w:p>
        </w:tc>
        <w:tc>
          <w:tcPr>
            <w:tcW w:w="2343" w:type="dxa"/>
            <w:gridSpan w:val="2"/>
          </w:tcPr>
          <w:p w:rsidR="00BD7FBE" w:rsidRPr="00743073" w:rsidRDefault="00BD7FBE" w:rsidP="00BD7FBE">
            <w:pPr>
              <w:jc w:val="center"/>
              <w:rPr>
                <w:rFonts w:ascii="Times New Roman" w:hAnsi="Times New Roman"/>
              </w:rPr>
            </w:pPr>
            <w:r w:rsidRPr="00743073">
              <w:rPr>
                <w:rFonts w:ascii="Times New Roman" w:hAnsi="Times New Roman"/>
              </w:rPr>
              <w:t>Дети</w:t>
            </w:r>
          </w:p>
        </w:tc>
        <w:tc>
          <w:tcPr>
            <w:tcW w:w="1932" w:type="dxa"/>
          </w:tcPr>
          <w:p w:rsidR="00BD7FBE" w:rsidRPr="00743073" w:rsidRDefault="00BD7FBE" w:rsidP="00BD7FBE">
            <w:pPr>
              <w:jc w:val="center"/>
              <w:rPr>
                <w:rFonts w:ascii="Times New Roman" w:eastAsia="Times New Roman" w:hAnsi="Times New Roman"/>
              </w:rPr>
            </w:pPr>
          </w:p>
        </w:tc>
        <w:tc>
          <w:tcPr>
            <w:tcW w:w="1692" w:type="dxa"/>
          </w:tcPr>
          <w:p w:rsidR="00BD7FBE" w:rsidRPr="00743073" w:rsidRDefault="00BD7FBE" w:rsidP="00BD7FBE">
            <w:pPr>
              <w:jc w:val="center"/>
              <w:rPr>
                <w:rFonts w:ascii="Times New Roman" w:eastAsia="Times New Roman" w:hAnsi="Times New Roman"/>
              </w:rPr>
            </w:pPr>
          </w:p>
        </w:tc>
      </w:tr>
      <w:tr w:rsidR="00BD7FBE" w:rsidRPr="00743073" w:rsidTr="00BD7FBE">
        <w:trPr>
          <w:gridAfter w:val="1"/>
          <w:wAfter w:w="426" w:type="dxa"/>
          <w:trHeight w:val="493"/>
        </w:trPr>
        <w:tc>
          <w:tcPr>
            <w:tcW w:w="1019" w:type="dxa"/>
          </w:tcPr>
          <w:p w:rsidR="00BD7FBE" w:rsidRPr="00743073" w:rsidRDefault="00BD7FBE" w:rsidP="00BD7FBE">
            <w:pPr>
              <w:jc w:val="center"/>
              <w:rPr>
                <w:rFonts w:ascii="Times New Roman" w:eastAsia="Times New Roman" w:hAnsi="Times New Roman"/>
              </w:rPr>
            </w:pPr>
          </w:p>
        </w:tc>
        <w:tc>
          <w:tcPr>
            <w:tcW w:w="2761" w:type="dxa"/>
          </w:tcPr>
          <w:p w:rsidR="00BD7FBE" w:rsidRPr="00743073" w:rsidRDefault="00BD7FBE" w:rsidP="00BD7FBE">
            <w:pPr>
              <w:jc w:val="center"/>
              <w:rPr>
                <w:rFonts w:ascii="Times New Roman" w:eastAsia="Times New Roman" w:hAnsi="Times New Roman"/>
              </w:rPr>
            </w:pPr>
          </w:p>
        </w:tc>
        <w:tc>
          <w:tcPr>
            <w:tcW w:w="2343" w:type="dxa"/>
            <w:gridSpan w:val="2"/>
          </w:tcPr>
          <w:p w:rsidR="00BD7FBE" w:rsidRPr="00743073" w:rsidRDefault="00BD7FBE" w:rsidP="00BD7FBE">
            <w:pPr>
              <w:jc w:val="center"/>
              <w:rPr>
                <w:rFonts w:ascii="Times New Roman" w:hAnsi="Times New Roman"/>
              </w:rPr>
            </w:pPr>
            <w:r w:rsidRPr="00743073">
              <w:rPr>
                <w:rFonts w:ascii="Times New Roman" w:hAnsi="Times New Roman"/>
              </w:rPr>
              <w:t>иные члены семьи, совместно проживающие (указать какие)</w:t>
            </w:r>
          </w:p>
        </w:tc>
        <w:tc>
          <w:tcPr>
            <w:tcW w:w="1932" w:type="dxa"/>
          </w:tcPr>
          <w:p w:rsidR="00BD7FBE" w:rsidRPr="00743073" w:rsidRDefault="00BD7FBE" w:rsidP="00BD7FBE">
            <w:pPr>
              <w:jc w:val="center"/>
              <w:rPr>
                <w:rFonts w:ascii="Times New Roman" w:eastAsia="Times New Roman" w:hAnsi="Times New Roman"/>
              </w:rPr>
            </w:pPr>
          </w:p>
        </w:tc>
        <w:tc>
          <w:tcPr>
            <w:tcW w:w="1692" w:type="dxa"/>
          </w:tcPr>
          <w:p w:rsidR="00BD7FBE" w:rsidRPr="00743073" w:rsidRDefault="00BD7FBE" w:rsidP="00BD7FBE">
            <w:pPr>
              <w:jc w:val="center"/>
              <w:rPr>
                <w:rFonts w:ascii="Times New Roman" w:eastAsia="Times New Roman" w:hAnsi="Times New Roman"/>
              </w:rPr>
            </w:pPr>
          </w:p>
        </w:tc>
      </w:tr>
      <w:tr w:rsidR="00BD7FBE" w:rsidRPr="00743073" w:rsidTr="00BD7FBE">
        <w:trPr>
          <w:trHeight w:val="628"/>
        </w:trPr>
        <w:tc>
          <w:tcPr>
            <w:tcW w:w="5193" w:type="dxa"/>
            <w:gridSpan w:val="3"/>
          </w:tcPr>
          <w:p w:rsidR="00BD7FBE" w:rsidRPr="00743073" w:rsidRDefault="00BD7FBE" w:rsidP="00BD7FBE">
            <w:pPr>
              <w:rPr>
                <w:rFonts w:ascii="Times New Roman" w:hAnsi="Times New Roman"/>
              </w:rPr>
            </w:pPr>
            <w:r w:rsidRPr="00743073">
              <w:rPr>
                <w:rFonts w:ascii="Times New Roman" w:hAnsi="Times New Roman"/>
              </w:rPr>
              <w:t xml:space="preserve">Сведения об изменении Ф.И.О. (указывается Ф.И.О.) до изменения и основание изменений </w:t>
            </w:r>
          </w:p>
        </w:tc>
        <w:tc>
          <w:tcPr>
            <w:tcW w:w="4980" w:type="dxa"/>
            <w:gridSpan w:val="4"/>
          </w:tcPr>
          <w:p w:rsidR="00BD7FBE" w:rsidRPr="00743073" w:rsidRDefault="00BD7FBE" w:rsidP="00BD7FBE">
            <w:pPr>
              <w:spacing w:after="200" w:line="276" w:lineRule="auto"/>
              <w:rPr>
                <w:rFonts w:ascii="Times New Roman" w:hAnsi="Times New Roman"/>
              </w:rPr>
            </w:pPr>
          </w:p>
        </w:tc>
      </w:tr>
      <w:tr w:rsidR="00BD7FBE" w:rsidRPr="00743073" w:rsidTr="00BD7FBE">
        <w:trPr>
          <w:trHeight w:val="628"/>
        </w:trPr>
        <w:tc>
          <w:tcPr>
            <w:tcW w:w="5193" w:type="dxa"/>
            <w:gridSpan w:val="3"/>
          </w:tcPr>
          <w:p w:rsidR="00BD7FBE" w:rsidRPr="00743073" w:rsidRDefault="00BD7FBE" w:rsidP="00BD7FBE">
            <w:pPr>
              <w:autoSpaceDE w:val="0"/>
              <w:autoSpaceDN w:val="0"/>
              <w:rPr>
                <w:rFonts w:ascii="Times New Roman" w:hAnsi="Times New Roman"/>
              </w:rPr>
            </w:pPr>
            <w:r w:rsidRPr="00743073">
              <w:rPr>
                <w:rFonts w:ascii="Times New Roman" w:hAnsi="Times New Roman"/>
              </w:rPr>
              <w:t>Реквизиты актовой записи о регистрации брака – для супруга/супруги</w:t>
            </w:r>
          </w:p>
        </w:tc>
        <w:tc>
          <w:tcPr>
            <w:tcW w:w="4980" w:type="dxa"/>
            <w:gridSpan w:val="4"/>
          </w:tcPr>
          <w:p w:rsidR="00BD7FBE" w:rsidRPr="00743073" w:rsidRDefault="00BD7FBE" w:rsidP="00BD7FBE">
            <w:pPr>
              <w:autoSpaceDE w:val="0"/>
              <w:autoSpaceDN w:val="0"/>
              <w:spacing w:after="200" w:line="276" w:lineRule="auto"/>
              <w:rPr>
                <w:rFonts w:ascii="Times New Roman" w:hAnsi="Times New Roman"/>
              </w:rPr>
            </w:pPr>
          </w:p>
        </w:tc>
      </w:tr>
      <w:tr w:rsidR="00BD7FBE" w:rsidRPr="00743073" w:rsidTr="00BD7FBE">
        <w:trPr>
          <w:trHeight w:val="330"/>
        </w:trPr>
        <w:tc>
          <w:tcPr>
            <w:tcW w:w="5193" w:type="dxa"/>
            <w:gridSpan w:val="3"/>
          </w:tcPr>
          <w:p w:rsidR="00BD7FBE" w:rsidRPr="00743073" w:rsidRDefault="00BD7FBE" w:rsidP="00BD7FBE">
            <w:pPr>
              <w:autoSpaceDE w:val="0"/>
              <w:autoSpaceDN w:val="0"/>
              <w:adjustRightInd w:val="0"/>
              <w:rPr>
                <w:rFonts w:ascii="Times New Roman" w:hAnsi="Times New Roman"/>
              </w:rPr>
            </w:pPr>
            <w:r w:rsidRPr="00743073">
              <w:rPr>
                <w:rFonts w:ascii="Times New Roman" w:hAnsi="Times New Roman"/>
              </w:rPr>
              <w:t>Реквизиты актовой записи о расторжении брака для супруга/</w:t>
            </w:r>
            <w:proofErr w:type="gramStart"/>
            <w:r w:rsidRPr="00743073">
              <w:rPr>
                <w:rFonts w:ascii="Times New Roman" w:hAnsi="Times New Roman"/>
              </w:rPr>
              <w:t xml:space="preserve">супруги </w:t>
            </w:r>
            <w:r w:rsidRPr="00743073">
              <w:rPr>
                <w:rFonts w:ascii="Arial" w:hAnsi="Arial" w:cs="Arial"/>
                <w:sz w:val="20"/>
                <w:szCs w:val="20"/>
              </w:rPr>
              <w:t xml:space="preserve"> &lt;</w:t>
            </w:r>
            <w:proofErr w:type="gramEnd"/>
            <w:r w:rsidRPr="00743073">
              <w:rPr>
                <w:rFonts w:ascii="Arial" w:hAnsi="Arial" w:cs="Arial"/>
                <w:sz w:val="20"/>
                <w:szCs w:val="20"/>
              </w:rPr>
              <w:t>3&gt;</w:t>
            </w:r>
          </w:p>
        </w:tc>
        <w:tc>
          <w:tcPr>
            <w:tcW w:w="4980" w:type="dxa"/>
            <w:gridSpan w:val="4"/>
          </w:tcPr>
          <w:p w:rsidR="00BD7FBE" w:rsidRPr="00743073" w:rsidRDefault="00BD7FBE" w:rsidP="00BD7FBE">
            <w:pPr>
              <w:autoSpaceDE w:val="0"/>
              <w:autoSpaceDN w:val="0"/>
              <w:spacing w:after="200" w:line="276" w:lineRule="auto"/>
              <w:rPr>
                <w:rFonts w:ascii="Times New Roman" w:hAnsi="Times New Roman"/>
              </w:rPr>
            </w:pPr>
          </w:p>
        </w:tc>
      </w:tr>
    </w:tbl>
    <w:p w:rsidR="00BD7FBE" w:rsidRPr="00743073" w:rsidRDefault="00BD7FBE" w:rsidP="00BD7FBE">
      <w:pPr>
        <w:pBdr>
          <w:top w:val="single" w:sz="4" w:space="0" w:color="auto"/>
        </w:pBdr>
        <w:autoSpaceDE w:val="0"/>
        <w:autoSpaceDN w:val="0"/>
        <w:spacing w:after="0" w:line="240" w:lineRule="auto"/>
        <w:ind w:right="57"/>
        <w:rPr>
          <w:rFonts w:ascii="Times New Roman" w:eastAsia="Calibri" w:hAnsi="Times New Roman" w:cs="Times New Roman"/>
          <w:b/>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3"/>
        <w:gridCol w:w="5764"/>
      </w:tblGrid>
      <w:tr w:rsidR="00BD7FBE" w:rsidRPr="00743073" w:rsidTr="00BD7FBE">
        <w:tc>
          <w:tcPr>
            <w:tcW w:w="10127" w:type="dxa"/>
            <w:gridSpan w:val="2"/>
          </w:tcPr>
          <w:p w:rsidR="00BD7FBE" w:rsidRPr="00743073" w:rsidRDefault="00BD7FBE" w:rsidP="00BD7FBE">
            <w:pPr>
              <w:autoSpaceDE w:val="0"/>
              <w:autoSpaceDN w:val="0"/>
              <w:adjustRightInd w:val="0"/>
              <w:spacing w:after="0" w:line="240" w:lineRule="auto"/>
              <w:ind w:firstLine="283"/>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Гражданско-правовых сделок с жилыми помещениями за последние пять лет я и члены моей семьи не производили/производили (нужное подчеркнуть).</w:t>
            </w:r>
          </w:p>
        </w:tc>
      </w:tr>
      <w:tr w:rsidR="00BD7FBE" w:rsidRPr="00743073" w:rsidTr="00BD7FBE">
        <w:trPr>
          <w:trHeight w:val="297"/>
        </w:trPr>
        <w:tc>
          <w:tcPr>
            <w:tcW w:w="4363" w:type="dxa"/>
          </w:tcPr>
          <w:p w:rsidR="00BD7FBE" w:rsidRPr="00743073" w:rsidRDefault="00BD7FBE" w:rsidP="00BD7FBE">
            <w:pPr>
              <w:autoSpaceDE w:val="0"/>
              <w:autoSpaceDN w:val="0"/>
              <w:adjustRightInd w:val="0"/>
              <w:spacing w:after="0" w:line="240" w:lineRule="auto"/>
              <w:ind w:firstLine="283"/>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Если производили, то какие именно:</w:t>
            </w:r>
          </w:p>
        </w:tc>
        <w:tc>
          <w:tcPr>
            <w:tcW w:w="5764" w:type="dxa"/>
          </w:tcPr>
          <w:p w:rsidR="00BD7FBE" w:rsidRPr="00743073" w:rsidRDefault="00BD7FBE" w:rsidP="00BD7FBE">
            <w:pPr>
              <w:autoSpaceDE w:val="0"/>
              <w:autoSpaceDN w:val="0"/>
              <w:adjustRightInd w:val="0"/>
              <w:spacing w:after="0" w:line="240" w:lineRule="auto"/>
              <w:outlineLvl w:val="0"/>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_______________________________________________</w:t>
            </w:r>
          </w:p>
          <w:p w:rsidR="00BD7FBE" w:rsidRPr="00743073" w:rsidRDefault="00BD7FBE" w:rsidP="00BD7FBE">
            <w:pPr>
              <w:autoSpaceDE w:val="0"/>
              <w:autoSpaceDN w:val="0"/>
              <w:adjustRightInd w:val="0"/>
              <w:spacing w:after="0" w:line="240" w:lineRule="auto"/>
              <w:outlineLvl w:val="0"/>
              <w:rPr>
                <w:rFonts w:ascii="Times New Roman" w:eastAsia="Calibri" w:hAnsi="Times New Roman" w:cs="Times New Roman"/>
                <w:sz w:val="24"/>
                <w:szCs w:val="24"/>
                <w:lang w:eastAsia="ru-RU"/>
              </w:rPr>
            </w:pPr>
          </w:p>
        </w:tc>
      </w:tr>
      <w:tr w:rsidR="00BD7FBE" w:rsidRPr="00743073" w:rsidTr="00BD7FBE">
        <w:tc>
          <w:tcPr>
            <w:tcW w:w="10127" w:type="dxa"/>
            <w:gridSpan w:val="2"/>
          </w:tcPr>
          <w:p w:rsidR="00BD7FBE" w:rsidRPr="00743073" w:rsidRDefault="00BD7FBE" w:rsidP="00BD7FBE">
            <w:pPr>
              <w:autoSpaceDE w:val="0"/>
              <w:autoSpaceDN w:val="0"/>
              <w:adjustRightInd w:val="0"/>
              <w:spacing w:after="0" w:line="240" w:lineRule="auto"/>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___________________________________________________________________________________</w:t>
            </w:r>
          </w:p>
        </w:tc>
      </w:tr>
      <w:tr w:rsidR="00BD7FBE" w:rsidRPr="00743073" w:rsidTr="00BD7FBE">
        <w:tc>
          <w:tcPr>
            <w:tcW w:w="10127" w:type="dxa"/>
            <w:gridSpan w:val="2"/>
          </w:tcPr>
          <w:p w:rsidR="00BD7FBE" w:rsidRPr="00743073" w:rsidRDefault="00BD7FBE" w:rsidP="00BD7FBE">
            <w:pPr>
              <w:autoSpaceDE w:val="0"/>
              <w:autoSpaceDN w:val="0"/>
              <w:adjustRightInd w:val="0"/>
              <w:spacing w:after="0" w:line="240" w:lineRule="auto"/>
              <w:ind w:firstLine="283"/>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Заполняется на каждого члена семьи в случае необходимости признания малоимущим:</w:t>
            </w:r>
          </w:p>
        </w:tc>
      </w:tr>
    </w:tbl>
    <w:p w:rsidR="00BD7FBE" w:rsidRPr="00743073" w:rsidRDefault="00BD7FBE" w:rsidP="00BD7FBE">
      <w:pPr>
        <w:pBdr>
          <w:top w:val="single" w:sz="4" w:space="0" w:color="auto"/>
        </w:pBdr>
        <w:autoSpaceDE w:val="0"/>
        <w:autoSpaceDN w:val="0"/>
        <w:spacing w:after="0" w:line="240" w:lineRule="auto"/>
        <w:ind w:right="57"/>
        <w:rPr>
          <w:rFonts w:ascii="Times New Roman" w:eastAsia="Calibri" w:hAnsi="Times New Roman" w:cs="Times New Roman"/>
          <w:b/>
          <w:lang w:eastAsia="ru-RU"/>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2551"/>
        <w:gridCol w:w="567"/>
        <w:gridCol w:w="3261"/>
      </w:tblGrid>
      <w:tr w:rsidR="00BD7FBE" w:rsidRPr="00743073" w:rsidTr="00BD7FBE">
        <w:trPr>
          <w:trHeight w:val="309"/>
        </w:trPr>
        <w:tc>
          <w:tcPr>
            <w:tcW w:w="3748" w:type="dxa"/>
          </w:tcPr>
          <w:p w:rsidR="00BD7FBE" w:rsidRPr="00743073" w:rsidRDefault="00BD7FBE" w:rsidP="00BD7FBE">
            <w:pPr>
              <w:autoSpaceDE w:val="0"/>
              <w:autoSpaceDN w:val="0"/>
              <w:adjustRightInd w:val="0"/>
              <w:spacing w:after="0" w:line="240" w:lineRule="auto"/>
              <w:jc w:val="center"/>
              <w:rPr>
                <w:rFonts w:ascii="Times New Roman" w:eastAsia="Calibri" w:hAnsi="Times New Roman" w:cs="Times New Roman"/>
              </w:rPr>
            </w:pPr>
            <w:r w:rsidRPr="00743073">
              <w:rPr>
                <w:rFonts w:ascii="Times New Roman" w:eastAsia="Calibri" w:hAnsi="Times New Roman" w:cs="Times New Roman"/>
              </w:rPr>
              <w:t>Кем получен доход</w:t>
            </w:r>
          </w:p>
        </w:tc>
        <w:tc>
          <w:tcPr>
            <w:tcW w:w="2551" w:type="dxa"/>
          </w:tcPr>
          <w:p w:rsidR="00BD7FBE" w:rsidRPr="00743073" w:rsidRDefault="00BD7FBE" w:rsidP="00BD7FBE">
            <w:pPr>
              <w:autoSpaceDE w:val="0"/>
              <w:autoSpaceDN w:val="0"/>
              <w:adjustRightInd w:val="0"/>
              <w:spacing w:after="0" w:line="240" w:lineRule="auto"/>
              <w:rPr>
                <w:rFonts w:ascii="Times New Roman" w:eastAsia="Calibri" w:hAnsi="Times New Roman" w:cs="Times New Roman"/>
              </w:rPr>
            </w:pPr>
            <w:r w:rsidRPr="00743073">
              <w:rPr>
                <w:rFonts w:ascii="Times New Roman" w:eastAsia="Calibri" w:hAnsi="Times New Roman" w:cs="Times New Roman"/>
              </w:rPr>
              <w:t>Вид полученного дохода</w:t>
            </w:r>
          </w:p>
        </w:tc>
        <w:tc>
          <w:tcPr>
            <w:tcW w:w="3828" w:type="dxa"/>
            <w:gridSpan w:val="2"/>
          </w:tcPr>
          <w:p w:rsidR="00BD7FBE" w:rsidRPr="00743073" w:rsidRDefault="00BD7FBE" w:rsidP="00BD7FBE">
            <w:pPr>
              <w:autoSpaceDE w:val="0"/>
              <w:autoSpaceDN w:val="0"/>
              <w:adjustRightInd w:val="0"/>
              <w:spacing w:after="0" w:line="240" w:lineRule="auto"/>
              <w:jc w:val="center"/>
              <w:rPr>
                <w:rFonts w:ascii="Times New Roman" w:eastAsia="Times New Roman" w:hAnsi="Times New Roman" w:cs="Times New Roman"/>
                <w:spacing w:val="-1"/>
                <w:lang w:eastAsia="ru-RU"/>
              </w:rPr>
            </w:pPr>
            <w:r w:rsidRPr="00743073">
              <w:rPr>
                <w:rFonts w:ascii="Times New Roman" w:eastAsia="Times New Roman" w:hAnsi="Times New Roman" w:cs="Times New Roman"/>
                <w:spacing w:val="-1"/>
                <w:lang w:eastAsia="ru-RU"/>
              </w:rPr>
              <w:t xml:space="preserve">Сведения о доходах заявителя </w:t>
            </w:r>
          </w:p>
          <w:p w:rsidR="00BD7FBE" w:rsidRPr="00743073" w:rsidRDefault="00BD7FBE" w:rsidP="00BD7FBE">
            <w:pPr>
              <w:autoSpaceDE w:val="0"/>
              <w:autoSpaceDN w:val="0"/>
              <w:adjustRightInd w:val="0"/>
              <w:spacing w:after="0" w:line="240" w:lineRule="auto"/>
              <w:jc w:val="center"/>
              <w:rPr>
                <w:rFonts w:ascii="Times New Roman" w:eastAsia="Calibri" w:hAnsi="Times New Roman" w:cs="Times New Roman"/>
              </w:rPr>
            </w:pPr>
            <w:r w:rsidRPr="00743073">
              <w:rPr>
                <w:rFonts w:ascii="Times New Roman" w:eastAsia="Times New Roman" w:hAnsi="Times New Roman" w:cs="Times New Roman"/>
                <w:spacing w:val="-1"/>
                <w:lang w:eastAsia="ru-RU"/>
              </w:rPr>
              <w:t>и членов его семьи</w:t>
            </w:r>
          </w:p>
        </w:tc>
      </w:tr>
      <w:tr w:rsidR="00BD7FBE" w:rsidRPr="00743073" w:rsidTr="00BD7FBE">
        <w:trPr>
          <w:trHeight w:val="201"/>
        </w:trPr>
        <w:tc>
          <w:tcPr>
            <w:tcW w:w="3748" w:type="dxa"/>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lastRenderedPageBreak/>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6379" w:type="dxa"/>
            <w:gridSpan w:val="3"/>
          </w:tcPr>
          <w:p w:rsidR="00BD7FBE" w:rsidRPr="00743073" w:rsidRDefault="00BD7FBE" w:rsidP="00BD7FBE">
            <w:pPr>
              <w:autoSpaceDE w:val="0"/>
              <w:autoSpaceDN w:val="0"/>
              <w:adjustRightInd w:val="0"/>
              <w:spacing w:after="0" w:line="240" w:lineRule="auto"/>
              <w:ind w:firstLine="720"/>
              <w:rPr>
                <w:rFonts w:ascii="Times New Roman" w:eastAsia="Calibri" w:hAnsi="Times New Roman" w:cs="Times New Roman"/>
              </w:rPr>
            </w:pPr>
          </w:p>
        </w:tc>
      </w:tr>
      <w:tr w:rsidR="00BD7FBE" w:rsidRPr="00743073" w:rsidTr="00BD7FBE">
        <w:tc>
          <w:tcPr>
            <w:tcW w:w="3748" w:type="dxa"/>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t>Сведения о трудоустройстве заявителя на дату подачи заявления (да/нет) с указанием наименования организации и даты трудоустройства</w:t>
            </w:r>
          </w:p>
        </w:tc>
        <w:tc>
          <w:tcPr>
            <w:tcW w:w="6379" w:type="dxa"/>
            <w:gridSpan w:val="3"/>
          </w:tcPr>
          <w:p w:rsidR="00BD7FBE" w:rsidRPr="00743073" w:rsidRDefault="00BD7FBE" w:rsidP="00BD7FBE">
            <w:pPr>
              <w:autoSpaceDE w:val="0"/>
              <w:autoSpaceDN w:val="0"/>
              <w:adjustRightInd w:val="0"/>
              <w:spacing w:after="0" w:line="240" w:lineRule="auto"/>
              <w:ind w:firstLine="720"/>
              <w:rPr>
                <w:rFonts w:ascii="Times New Roman" w:eastAsia="Calibri" w:hAnsi="Times New Roman" w:cs="Times New Roman"/>
              </w:rPr>
            </w:pPr>
          </w:p>
        </w:tc>
      </w:tr>
      <w:tr w:rsidR="00BD7FBE" w:rsidRPr="00743073" w:rsidTr="00BD7FBE">
        <w:tc>
          <w:tcPr>
            <w:tcW w:w="3748" w:type="dxa"/>
            <w:vMerge w:val="restart"/>
          </w:tcPr>
          <w:p w:rsidR="00BD7FBE" w:rsidRPr="00743073" w:rsidRDefault="00BD7FBE" w:rsidP="00BD7FBE">
            <w:pPr>
              <w:spacing w:after="0" w:line="240" w:lineRule="auto"/>
              <w:rPr>
                <w:rFonts w:ascii="Times New Roman" w:eastAsia="Calibri" w:hAnsi="Times New Roman" w:cs="Times New Roman"/>
                <w:lang w:eastAsia="x-none"/>
              </w:rPr>
            </w:pPr>
            <w:r w:rsidRPr="00743073">
              <w:rPr>
                <w:rFonts w:ascii="Times New Roman" w:eastAsia="Calibri" w:hAnsi="Times New Roman" w:cs="Times New Roman"/>
              </w:rPr>
              <w:t>Информация в случае отсутствия у заявителя трудовой книжки и (или) сведений о трудовой деятельности, предусмотренных Трудовым кодексом Российской Федерации (при наличии) (поставить отметку «</w:t>
            </w:r>
            <w:r w:rsidRPr="00743073">
              <w:rPr>
                <w:rFonts w:ascii="Times New Roman" w:eastAsia="Calibri" w:hAnsi="Times New Roman" w:cs="Times New Roman"/>
                <w:lang w:val="en-US"/>
              </w:rPr>
              <w:t>V</w:t>
            </w:r>
            <w:r w:rsidRPr="00743073">
              <w:rPr>
                <w:rFonts w:ascii="Times New Roman" w:eastAsia="Calibri" w:hAnsi="Times New Roman" w:cs="Times New Roman"/>
              </w:rPr>
              <w:t>»:</w:t>
            </w:r>
          </w:p>
        </w:tc>
        <w:tc>
          <w:tcPr>
            <w:tcW w:w="3118" w:type="dxa"/>
            <w:gridSpan w:val="2"/>
          </w:tcPr>
          <w:p w:rsidR="00BD7FBE" w:rsidRPr="00743073" w:rsidRDefault="00BD7FBE" w:rsidP="00BD7FBE">
            <w:pPr>
              <w:spacing w:after="0" w:line="240" w:lineRule="auto"/>
              <w:jc w:val="both"/>
              <w:rPr>
                <w:rFonts w:ascii="Times New Roman" w:eastAsia="Calibri" w:hAnsi="Times New Roman" w:cs="Times New Roman"/>
              </w:rPr>
            </w:pPr>
            <w:r w:rsidRPr="00743073">
              <w:rPr>
                <w:rFonts w:ascii="Times New Roman" w:eastAsia="Calibri" w:hAnsi="Times New Roman" w:cs="Times New Roman"/>
              </w:rPr>
              <w:t>Не имею трудовой книжки и (или) сведений о трудовой деятельности, предусмотренных Трудовым кодексом Российской Федерации</w:t>
            </w:r>
          </w:p>
        </w:tc>
        <w:tc>
          <w:tcPr>
            <w:tcW w:w="3261" w:type="dxa"/>
          </w:tcPr>
          <w:p w:rsidR="00BD7FBE" w:rsidRPr="00743073" w:rsidRDefault="00BD7FBE" w:rsidP="00BD7FBE">
            <w:pPr>
              <w:autoSpaceDE w:val="0"/>
              <w:autoSpaceDN w:val="0"/>
              <w:adjustRightInd w:val="0"/>
              <w:spacing w:after="0" w:line="240" w:lineRule="auto"/>
              <w:ind w:firstLine="720"/>
              <w:rPr>
                <w:rFonts w:ascii="Times New Roman" w:eastAsia="Calibri" w:hAnsi="Times New Roman" w:cs="Times New Roman"/>
              </w:rPr>
            </w:pPr>
          </w:p>
        </w:tc>
      </w:tr>
      <w:tr w:rsidR="00BD7FBE" w:rsidRPr="00743073" w:rsidTr="00BD7FBE">
        <w:tc>
          <w:tcPr>
            <w:tcW w:w="3748" w:type="dxa"/>
            <w:vMerge/>
          </w:tcPr>
          <w:p w:rsidR="00BD7FBE" w:rsidRPr="00743073" w:rsidRDefault="00BD7FBE" w:rsidP="00BD7FBE">
            <w:pPr>
              <w:spacing w:after="0" w:line="240" w:lineRule="auto"/>
              <w:rPr>
                <w:rFonts w:ascii="Times New Roman" w:eastAsia="Calibri" w:hAnsi="Times New Roman" w:cs="Times New Roman"/>
                <w:lang w:eastAsia="x-none"/>
              </w:rPr>
            </w:pPr>
          </w:p>
        </w:tc>
        <w:tc>
          <w:tcPr>
            <w:tcW w:w="3118" w:type="dxa"/>
            <w:gridSpan w:val="2"/>
          </w:tcPr>
          <w:p w:rsidR="00BD7FBE" w:rsidRPr="00743073" w:rsidRDefault="00BD7FBE" w:rsidP="00BD7FBE">
            <w:pPr>
              <w:spacing w:after="0" w:line="240" w:lineRule="auto"/>
              <w:jc w:val="both"/>
              <w:rPr>
                <w:rFonts w:ascii="Times New Roman" w:eastAsia="Calibri" w:hAnsi="Times New Roman" w:cs="Times New Roman"/>
              </w:rPr>
            </w:pPr>
            <w:r w:rsidRPr="00743073">
              <w:rPr>
                <w:rFonts w:ascii="Times New Roman" w:eastAsia="Calibri" w:hAnsi="Times New Roman" w:cs="Times New Roman"/>
              </w:rPr>
              <w:t>Нигде не работал (не работала) и не работаю по трудовому договору</w:t>
            </w:r>
          </w:p>
        </w:tc>
        <w:tc>
          <w:tcPr>
            <w:tcW w:w="3261" w:type="dxa"/>
          </w:tcPr>
          <w:p w:rsidR="00BD7FBE" w:rsidRPr="00743073" w:rsidRDefault="00BD7FBE" w:rsidP="00BD7FBE">
            <w:pPr>
              <w:autoSpaceDE w:val="0"/>
              <w:autoSpaceDN w:val="0"/>
              <w:adjustRightInd w:val="0"/>
              <w:spacing w:after="0" w:line="240" w:lineRule="auto"/>
              <w:ind w:firstLine="720"/>
              <w:rPr>
                <w:rFonts w:ascii="Times New Roman" w:eastAsia="Calibri" w:hAnsi="Times New Roman" w:cs="Times New Roman"/>
              </w:rPr>
            </w:pPr>
          </w:p>
        </w:tc>
      </w:tr>
      <w:tr w:rsidR="00BD7FBE" w:rsidRPr="00743073" w:rsidTr="00BD7FBE">
        <w:trPr>
          <w:trHeight w:val="3026"/>
        </w:trPr>
        <w:tc>
          <w:tcPr>
            <w:tcW w:w="3748" w:type="dxa"/>
            <w:vMerge/>
          </w:tcPr>
          <w:p w:rsidR="00BD7FBE" w:rsidRPr="00743073" w:rsidRDefault="00BD7FBE" w:rsidP="00BD7FBE">
            <w:pPr>
              <w:spacing w:after="0" w:line="240" w:lineRule="auto"/>
              <w:rPr>
                <w:rFonts w:ascii="Times New Roman" w:eastAsia="Calibri" w:hAnsi="Times New Roman" w:cs="Times New Roman"/>
                <w:lang w:eastAsia="x-none"/>
              </w:rPr>
            </w:pPr>
          </w:p>
        </w:tc>
        <w:tc>
          <w:tcPr>
            <w:tcW w:w="3118" w:type="dxa"/>
            <w:gridSpan w:val="2"/>
          </w:tcPr>
          <w:p w:rsidR="00BD7FBE" w:rsidRPr="00743073" w:rsidRDefault="00BD7FBE" w:rsidP="00BD7FBE">
            <w:pPr>
              <w:spacing w:after="0" w:line="240" w:lineRule="auto"/>
              <w:jc w:val="both"/>
              <w:rPr>
                <w:rFonts w:ascii="Times New Roman" w:eastAsia="Calibri" w:hAnsi="Times New Roman" w:cs="Times New Roman"/>
              </w:rPr>
            </w:pPr>
            <w:r w:rsidRPr="00743073">
              <w:rPr>
                <w:rFonts w:ascii="Times New Roman" w:eastAsia="Calibri"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3261" w:type="dxa"/>
          </w:tcPr>
          <w:p w:rsidR="00BD7FBE" w:rsidRPr="00743073" w:rsidRDefault="00BD7FBE" w:rsidP="00BD7FBE">
            <w:pPr>
              <w:autoSpaceDE w:val="0"/>
              <w:autoSpaceDN w:val="0"/>
              <w:adjustRightInd w:val="0"/>
              <w:spacing w:after="0" w:line="240" w:lineRule="auto"/>
              <w:ind w:firstLine="720"/>
              <w:rPr>
                <w:rFonts w:ascii="Times New Roman" w:eastAsia="Calibri" w:hAnsi="Times New Roman" w:cs="Times New Roman"/>
              </w:rPr>
            </w:pPr>
          </w:p>
        </w:tc>
      </w:tr>
      <w:tr w:rsidR="00BD7FBE" w:rsidRPr="00743073" w:rsidTr="00BD7FBE">
        <w:tc>
          <w:tcPr>
            <w:tcW w:w="3748" w:type="dxa"/>
          </w:tcPr>
          <w:p w:rsidR="00BD7FBE" w:rsidRPr="00743073" w:rsidRDefault="00BD7FBE" w:rsidP="00BD7FBE">
            <w:pPr>
              <w:spacing w:after="0" w:line="240" w:lineRule="auto"/>
              <w:rPr>
                <w:rFonts w:ascii="Times New Roman" w:eastAsia="Calibri" w:hAnsi="Times New Roman" w:cs="Times New Roman"/>
                <w:lang w:eastAsia="x-none"/>
              </w:rPr>
            </w:pPr>
            <w:r w:rsidRPr="00743073">
              <w:rPr>
                <w:rFonts w:ascii="Times New Roman" w:eastAsia="Calibri" w:hAnsi="Times New Roman" w:cs="Times New Roman"/>
                <w:lang w:eastAsia="x-none"/>
              </w:rPr>
              <w:t>наследуемые и подаренные денежные средства (при наличии)</w:t>
            </w:r>
          </w:p>
        </w:tc>
        <w:tc>
          <w:tcPr>
            <w:tcW w:w="3118" w:type="dxa"/>
            <w:gridSpan w:val="2"/>
          </w:tcPr>
          <w:p w:rsidR="00BD7FBE" w:rsidRPr="00743073" w:rsidRDefault="00BD7FBE" w:rsidP="00BD7FBE">
            <w:pPr>
              <w:spacing w:after="0" w:line="240" w:lineRule="auto"/>
              <w:jc w:val="both"/>
              <w:rPr>
                <w:rFonts w:ascii="Times New Roman" w:eastAsia="Calibri" w:hAnsi="Times New Roman" w:cs="Times New Roman"/>
              </w:rPr>
            </w:pPr>
          </w:p>
        </w:tc>
        <w:tc>
          <w:tcPr>
            <w:tcW w:w="3261" w:type="dxa"/>
          </w:tcPr>
          <w:p w:rsidR="00BD7FBE" w:rsidRPr="00743073" w:rsidRDefault="00BD7FBE" w:rsidP="00BD7FBE">
            <w:pPr>
              <w:autoSpaceDE w:val="0"/>
              <w:autoSpaceDN w:val="0"/>
              <w:adjustRightInd w:val="0"/>
              <w:spacing w:after="0" w:line="240" w:lineRule="auto"/>
              <w:ind w:firstLine="720"/>
              <w:rPr>
                <w:rFonts w:ascii="Times New Roman" w:eastAsia="Calibri" w:hAnsi="Times New Roman" w:cs="Times New Roman"/>
              </w:rPr>
            </w:pPr>
          </w:p>
        </w:tc>
      </w:tr>
    </w:tbl>
    <w:p w:rsidR="00BD7FBE" w:rsidRPr="00743073" w:rsidRDefault="00BD7FBE" w:rsidP="00BD7FBE">
      <w:pPr>
        <w:spacing w:after="200" w:line="276" w:lineRule="auto"/>
        <w:jc w:val="both"/>
        <w:rPr>
          <w:rFonts w:ascii="Times New Roman" w:eastAsia="Calibri" w:hAnsi="Times New Roman" w:cs="Times New Roman"/>
          <w:sz w:val="24"/>
          <w:szCs w:val="24"/>
        </w:rPr>
      </w:pPr>
    </w:p>
    <w:p w:rsidR="00BD7FBE" w:rsidRPr="00743073" w:rsidRDefault="00BD7FBE" w:rsidP="00BD7FBE">
      <w:pPr>
        <w:spacing w:after="0" w:line="240" w:lineRule="auto"/>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 xml:space="preserve">Прошу исключить из общей </w:t>
      </w:r>
      <w:proofErr w:type="gramStart"/>
      <w:r w:rsidRPr="00743073">
        <w:rPr>
          <w:rFonts w:ascii="Times New Roman" w:eastAsia="Calibri" w:hAnsi="Times New Roman" w:cs="Times New Roman"/>
          <w:sz w:val="24"/>
          <w:szCs w:val="24"/>
        </w:rPr>
        <w:t>суммы  дохода</w:t>
      </w:r>
      <w:proofErr w:type="gramEnd"/>
      <w:r w:rsidRPr="00743073">
        <w:rPr>
          <w:rFonts w:ascii="Times New Roman" w:eastAsia="Calibri" w:hAnsi="Times New Roman" w:cs="Times New Roman"/>
          <w:sz w:val="24"/>
          <w:szCs w:val="24"/>
        </w:rPr>
        <w:t xml:space="preserve">,  выплаченные  алименты  в  сумме _______ </w:t>
      </w:r>
      <w:proofErr w:type="spellStart"/>
      <w:r w:rsidRPr="00743073">
        <w:rPr>
          <w:rFonts w:ascii="Times New Roman" w:eastAsia="Calibri" w:hAnsi="Times New Roman" w:cs="Times New Roman"/>
          <w:sz w:val="24"/>
          <w:szCs w:val="24"/>
        </w:rPr>
        <w:t>руб</w:t>
      </w:r>
      <w:proofErr w:type="spellEnd"/>
      <w:r w:rsidRPr="00743073">
        <w:rPr>
          <w:rFonts w:ascii="Times New Roman" w:eastAsia="Calibri" w:hAnsi="Times New Roman" w:cs="Times New Roman"/>
          <w:sz w:val="24"/>
          <w:szCs w:val="24"/>
        </w:rPr>
        <w:t>.________коп., удерживаемые по ____________________________________________________</w:t>
      </w:r>
    </w:p>
    <w:p w:rsidR="00BD7FBE" w:rsidRPr="00743073" w:rsidRDefault="00BD7FBE" w:rsidP="00BD7FBE">
      <w:pPr>
        <w:widowControl w:val="0"/>
        <w:autoSpaceDE w:val="0"/>
        <w:autoSpaceDN w:val="0"/>
        <w:adjustRightInd w:val="0"/>
        <w:spacing w:after="0" w:line="240" w:lineRule="auto"/>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(основание для удержания алиментов, Ф.И.О. лица, в пользу которого производятся удержания)</w:t>
      </w:r>
    </w:p>
    <w:p w:rsidR="00BD7FBE" w:rsidRPr="00743073" w:rsidRDefault="00BD7FBE" w:rsidP="00BD7FBE">
      <w:pPr>
        <w:widowControl w:val="0"/>
        <w:autoSpaceDE w:val="0"/>
        <w:autoSpaceDN w:val="0"/>
        <w:adjustRightInd w:val="0"/>
        <w:spacing w:after="0" w:line="240" w:lineRule="auto"/>
        <w:jc w:val="both"/>
        <w:rPr>
          <w:rFonts w:ascii="Times New Roman" w:eastAsia="Calibri" w:hAnsi="Times New Roman" w:cs="Times New Roman"/>
          <w:sz w:val="24"/>
          <w:szCs w:val="24"/>
        </w:rPr>
      </w:pPr>
    </w:p>
    <w:tbl>
      <w:tblPr>
        <w:tblStyle w:val="afb"/>
        <w:tblW w:w="9706" w:type="dxa"/>
        <w:tblLook w:val="04A0" w:firstRow="1" w:lastRow="0" w:firstColumn="1" w:lastColumn="0" w:noHBand="0" w:noVBand="1"/>
      </w:tblPr>
      <w:tblGrid>
        <w:gridCol w:w="651"/>
        <w:gridCol w:w="9055"/>
      </w:tblGrid>
      <w:tr w:rsidR="00BD7FBE" w:rsidRPr="00743073" w:rsidTr="00BD7FBE">
        <w:trPr>
          <w:trHeight w:val="1291"/>
        </w:trPr>
        <w:tc>
          <w:tcPr>
            <w:tcW w:w="651" w:type="dxa"/>
          </w:tcPr>
          <w:p w:rsidR="00BD7FBE" w:rsidRPr="00743073" w:rsidRDefault="00BD7FBE" w:rsidP="00BD7FBE">
            <w:pPr>
              <w:spacing w:after="200" w:line="276" w:lineRule="auto"/>
              <w:jc w:val="both"/>
              <w:rPr>
                <w:rFonts w:ascii="Times New Roman" w:hAnsi="Times New Roman"/>
                <w:sz w:val="24"/>
                <w:szCs w:val="24"/>
              </w:rPr>
            </w:pPr>
          </w:p>
        </w:tc>
        <w:tc>
          <w:tcPr>
            <w:tcW w:w="9055" w:type="dxa"/>
          </w:tcPr>
          <w:p w:rsidR="00BD7FBE" w:rsidRPr="00743073" w:rsidRDefault="00BD7FBE" w:rsidP="00BD7FBE">
            <w:pPr>
              <w:autoSpaceDE w:val="0"/>
              <w:autoSpaceDN w:val="0"/>
              <w:adjustRightInd w:val="0"/>
              <w:jc w:val="both"/>
              <w:rPr>
                <w:rFonts w:ascii="Times New Roman" w:eastAsia="Times New Roman" w:hAnsi="Times New Roman"/>
                <w:sz w:val="24"/>
                <w:szCs w:val="24"/>
              </w:rPr>
            </w:pPr>
            <w:r w:rsidRPr="00743073">
              <w:rPr>
                <w:rFonts w:ascii="Times New Roman" w:eastAsia="Times New Roman" w:hAnsi="Times New Roman"/>
              </w:rPr>
              <w:t xml:space="preserve">Я и члены моей семьи предупреждены об ответственности, предусмотренной законодательством, за представление недостоверных сведений, а </w:t>
            </w:r>
            <w:proofErr w:type="gramStart"/>
            <w:r w:rsidRPr="00743073">
              <w:rPr>
                <w:rFonts w:ascii="Times New Roman" w:eastAsia="Times New Roman" w:hAnsi="Times New Roman"/>
              </w:rPr>
              <w:t>так же</w:t>
            </w:r>
            <w:proofErr w:type="gramEnd"/>
            <w:r w:rsidRPr="00743073">
              <w:rPr>
                <w:rFonts w:ascii="Times New Roman" w:eastAsia="Times New Roman" w:hAnsi="Times New Roman"/>
              </w:rPr>
              <w:t xml:space="preserve"> о том, что при изменении в указанных сведениях о доходе семьи и составе принадлежащего ей имущества мы будем обязаны в 10-дневный срок информировать о них в письменной форме жилищные органы по месту учета</w:t>
            </w:r>
            <w:r w:rsidRPr="00743073">
              <w:rPr>
                <w:rFonts w:ascii="Arial" w:hAnsi="Arial" w:cs="Arial"/>
                <w:sz w:val="20"/>
                <w:szCs w:val="20"/>
              </w:rPr>
              <w:t>&lt;4&gt;</w:t>
            </w:r>
          </w:p>
        </w:tc>
      </w:tr>
      <w:tr w:rsidR="00BD7FBE" w:rsidRPr="00743073" w:rsidTr="00BD7FBE">
        <w:trPr>
          <w:trHeight w:val="772"/>
        </w:trPr>
        <w:tc>
          <w:tcPr>
            <w:tcW w:w="651" w:type="dxa"/>
          </w:tcPr>
          <w:p w:rsidR="00BD7FBE" w:rsidRPr="00743073" w:rsidRDefault="00BD7FBE" w:rsidP="00BD7FBE">
            <w:pPr>
              <w:spacing w:after="200" w:line="276" w:lineRule="auto"/>
              <w:jc w:val="both"/>
              <w:rPr>
                <w:rFonts w:ascii="Times New Roman" w:hAnsi="Times New Roman"/>
                <w:sz w:val="24"/>
                <w:szCs w:val="24"/>
              </w:rPr>
            </w:pPr>
          </w:p>
        </w:tc>
        <w:tc>
          <w:tcPr>
            <w:tcW w:w="9055" w:type="dxa"/>
          </w:tcPr>
          <w:p w:rsidR="00BD7FBE" w:rsidRPr="00743073" w:rsidRDefault="00BD7FBE" w:rsidP="00BD7FBE">
            <w:pPr>
              <w:autoSpaceDE w:val="0"/>
              <w:autoSpaceDN w:val="0"/>
              <w:adjustRightInd w:val="0"/>
              <w:jc w:val="both"/>
              <w:rPr>
                <w:rFonts w:ascii="Times New Roman" w:eastAsia="Times New Roman" w:hAnsi="Times New Roman"/>
              </w:rPr>
            </w:pPr>
            <w:r w:rsidRPr="00743073">
              <w:rPr>
                <w:rFonts w:ascii="Times New Roman" w:eastAsia="Times New Roman" w:hAnsi="Times New Roman"/>
              </w:rPr>
              <w:t xml:space="preserve">С перечнем видов доходов, а </w:t>
            </w:r>
            <w:proofErr w:type="gramStart"/>
            <w:r w:rsidRPr="00743073">
              <w:rPr>
                <w:rFonts w:ascii="Times New Roman" w:eastAsia="Times New Roman" w:hAnsi="Times New Roman"/>
              </w:rPr>
              <w:t>так же</w:t>
            </w:r>
            <w:proofErr w:type="gramEnd"/>
            <w:r w:rsidRPr="00743073">
              <w:rPr>
                <w:rFonts w:ascii="Times New Roman" w:eastAsia="Times New Roman" w:hAnsi="Times New Roman"/>
              </w:rPr>
              <w:t xml:space="preserve">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 </w:t>
            </w:r>
            <w:r w:rsidRPr="00743073">
              <w:rPr>
                <w:rFonts w:ascii="Arial" w:hAnsi="Arial" w:cs="Arial"/>
                <w:sz w:val="20"/>
                <w:szCs w:val="20"/>
              </w:rPr>
              <w:t>&lt;5&gt;</w:t>
            </w:r>
          </w:p>
        </w:tc>
      </w:tr>
      <w:tr w:rsidR="00BD7FBE" w:rsidRPr="00743073" w:rsidTr="00BD7FBE">
        <w:trPr>
          <w:trHeight w:val="276"/>
        </w:trPr>
        <w:tc>
          <w:tcPr>
            <w:tcW w:w="651" w:type="dxa"/>
          </w:tcPr>
          <w:p w:rsidR="00BD7FBE" w:rsidRPr="00743073" w:rsidRDefault="00BD7FBE" w:rsidP="00BD7FBE">
            <w:pPr>
              <w:spacing w:after="200" w:line="276" w:lineRule="auto"/>
              <w:jc w:val="both"/>
              <w:rPr>
                <w:rFonts w:ascii="Times New Roman" w:hAnsi="Times New Roman"/>
                <w:sz w:val="24"/>
                <w:szCs w:val="24"/>
              </w:rPr>
            </w:pPr>
          </w:p>
        </w:tc>
        <w:tc>
          <w:tcPr>
            <w:tcW w:w="9055" w:type="dxa"/>
          </w:tcPr>
          <w:p w:rsidR="00BD7FBE" w:rsidRPr="00743073" w:rsidRDefault="00BD7FBE" w:rsidP="00BD7FBE">
            <w:pPr>
              <w:jc w:val="both"/>
              <w:rPr>
                <w:rFonts w:ascii="Times New Roman" w:eastAsia="Times New Roman" w:hAnsi="Times New Roman"/>
                <w:sz w:val="24"/>
                <w:szCs w:val="24"/>
              </w:rPr>
            </w:pPr>
            <w:r w:rsidRPr="00743073">
              <w:rPr>
                <w:rFonts w:ascii="Times New Roman" w:eastAsia="Times New Roman" w:hAnsi="Times New Roman"/>
                <w:sz w:val="24"/>
                <w:szCs w:val="24"/>
              </w:rPr>
              <w:t>Я и члены моей семьи даем согласие на проведение проверки представленных сведений</w:t>
            </w:r>
          </w:p>
        </w:tc>
      </w:tr>
      <w:tr w:rsidR="00BD7FBE" w:rsidRPr="00743073" w:rsidTr="00BD7FBE">
        <w:trPr>
          <w:trHeight w:val="486"/>
        </w:trPr>
        <w:tc>
          <w:tcPr>
            <w:tcW w:w="651" w:type="dxa"/>
          </w:tcPr>
          <w:p w:rsidR="00BD7FBE" w:rsidRPr="00743073" w:rsidRDefault="00BD7FBE" w:rsidP="00BD7FBE">
            <w:pPr>
              <w:spacing w:after="200" w:line="276" w:lineRule="auto"/>
              <w:jc w:val="both"/>
              <w:rPr>
                <w:rFonts w:ascii="Times New Roman" w:hAnsi="Times New Roman"/>
                <w:sz w:val="24"/>
                <w:szCs w:val="24"/>
              </w:rPr>
            </w:pPr>
          </w:p>
        </w:tc>
        <w:tc>
          <w:tcPr>
            <w:tcW w:w="9055" w:type="dxa"/>
          </w:tcPr>
          <w:p w:rsidR="00BD7FBE" w:rsidRPr="00743073" w:rsidRDefault="00BD7FBE" w:rsidP="00BD7FBE">
            <w:pPr>
              <w:autoSpaceDE w:val="0"/>
              <w:autoSpaceDN w:val="0"/>
              <w:jc w:val="both"/>
              <w:rPr>
                <w:rFonts w:ascii="Times New Roman" w:hAnsi="Times New Roman"/>
                <w:sz w:val="24"/>
                <w:szCs w:val="24"/>
              </w:rPr>
            </w:pPr>
            <w:r w:rsidRPr="00743073">
              <w:rPr>
                <w:rFonts w:ascii="Times New Roman" w:hAnsi="Times New Roman"/>
                <w:sz w:val="24"/>
                <w:szCs w:val="24"/>
              </w:rPr>
              <w:t>Я и члены моей семьи даем согласие на проверку указанных в заявлении сведений и на запрос необходимых для рассмотрения заявления документов</w:t>
            </w:r>
          </w:p>
        </w:tc>
      </w:tr>
      <w:tr w:rsidR="00BD7FBE" w:rsidRPr="00743073" w:rsidTr="00BD7FBE">
        <w:trPr>
          <w:trHeight w:val="486"/>
        </w:trPr>
        <w:tc>
          <w:tcPr>
            <w:tcW w:w="651" w:type="dxa"/>
          </w:tcPr>
          <w:p w:rsidR="00BD7FBE" w:rsidRPr="00743073" w:rsidRDefault="00BD7FBE" w:rsidP="00BD7FBE">
            <w:pPr>
              <w:spacing w:after="200" w:line="276" w:lineRule="auto"/>
              <w:jc w:val="both"/>
              <w:rPr>
                <w:rFonts w:ascii="Times New Roman" w:hAnsi="Times New Roman"/>
                <w:sz w:val="24"/>
                <w:szCs w:val="24"/>
              </w:rPr>
            </w:pPr>
          </w:p>
        </w:tc>
        <w:tc>
          <w:tcPr>
            <w:tcW w:w="9055" w:type="dxa"/>
          </w:tcPr>
          <w:p w:rsidR="00BD7FBE" w:rsidRPr="00743073" w:rsidRDefault="00BD7FBE" w:rsidP="00BD7FBE">
            <w:pPr>
              <w:autoSpaceDE w:val="0"/>
              <w:autoSpaceDN w:val="0"/>
              <w:adjustRightInd w:val="0"/>
              <w:jc w:val="both"/>
              <w:rPr>
                <w:rFonts w:ascii="Times New Roman" w:hAnsi="Times New Roman"/>
                <w:sz w:val="24"/>
                <w:szCs w:val="24"/>
              </w:rPr>
            </w:pPr>
            <w:r w:rsidRPr="00743073">
              <w:rPr>
                <w:rFonts w:ascii="Times New Roman" w:hAnsi="Times New Roman"/>
                <w:sz w:val="24"/>
                <w:szCs w:val="24"/>
              </w:rPr>
              <w:t xml:space="preserve">Я и члены моей семьи даем согласие в соответствии со </w:t>
            </w:r>
            <w:hyperlink r:id="rId19" w:history="1">
              <w:r w:rsidRPr="00743073">
                <w:rPr>
                  <w:rFonts w:ascii="Times New Roman" w:hAnsi="Times New Roman"/>
                  <w:sz w:val="24"/>
                  <w:szCs w:val="24"/>
                </w:rPr>
                <w:t>статьей 9</w:t>
              </w:r>
            </w:hyperlink>
            <w:r w:rsidRPr="00743073">
              <w:rPr>
                <w:rFonts w:ascii="Times New Roman" w:hAnsi="Times New Roman"/>
                <w:sz w:val="24"/>
                <w:szCs w:val="24"/>
              </w:rPr>
              <w:t xml:space="preserve"> Федерального закона от 27 июля 2006 года N 152-ФЗ "О персональных данных" на автоматизированную, а также без использования средств автоматизации обработку персональных данных в целях постановки на учет в качестве нуждающихся в жилом помещении, а именно: на совершение действий, предусмотренных </w:t>
            </w:r>
            <w:hyperlink r:id="rId20" w:history="1">
              <w:r w:rsidRPr="00743073">
                <w:rPr>
                  <w:rFonts w:ascii="Times New Roman" w:hAnsi="Times New Roman"/>
                  <w:sz w:val="24"/>
                  <w:szCs w:val="24"/>
                </w:rPr>
                <w:t>частью 3 статьи 3</w:t>
              </w:r>
            </w:hyperlink>
            <w:r w:rsidRPr="00743073">
              <w:rPr>
                <w:rFonts w:ascii="Times New Roman" w:hAnsi="Times New Roman"/>
                <w:sz w:val="24"/>
                <w:szCs w:val="24"/>
              </w:rPr>
              <w:t xml:space="preserve"> Федерального закона от 27 июля 2006 года N 152-ФЗ "О персональных данных", с представленными сведениями. 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tc>
      </w:tr>
      <w:tr w:rsidR="00BD7FBE" w:rsidRPr="00743073" w:rsidTr="00BD7FBE">
        <w:trPr>
          <w:trHeight w:val="262"/>
        </w:trPr>
        <w:tc>
          <w:tcPr>
            <w:tcW w:w="651" w:type="dxa"/>
          </w:tcPr>
          <w:p w:rsidR="00BD7FBE" w:rsidRPr="00743073" w:rsidRDefault="00BD7FBE" w:rsidP="00BD7FBE">
            <w:pPr>
              <w:spacing w:after="200" w:line="276" w:lineRule="auto"/>
              <w:jc w:val="both"/>
              <w:rPr>
                <w:rFonts w:ascii="Times New Roman" w:hAnsi="Times New Roman"/>
                <w:sz w:val="24"/>
                <w:szCs w:val="24"/>
              </w:rPr>
            </w:pPr>
          </w:p>
        </w:tc>
        <w:tc>
          <w:tcPr>
            <w:tcW w:w="9055" w:type="dxa"/>
          </w:tcPr>
          <w:p w:rsidR="00BD7FBE" w:rsidRPr="00743073" w:rsidRDefault="00BD7FBE" w:rsidP="00BD7FBE">
            <w:pPr>
              <w:autoSpaceDE w:val="0"/>
              <w:autoSpaceDN w:val="0"/>
              <w:jc w:val="both"/>
              <w:rPr>
                <w:rFonts w:ascii="Times New Roman" w:hAnsi="Times New Roman"/>
                <w:sz w:val="24"/>
                <w:szCs w:val="24"/>
              </w:rPr>
            </w:pPr>
            <w:r w:rsidRPr="00743073">
              <w:rPr>
                <w:rFonts w:ascii="Times New Roman" w:hAnsi="Times New Roman"/>
                <w:sz w:val="24"/>
                <w:szCs w:val="24"/>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tc>
      </w:tr>
      <w:tr w:rsidR="00BD7FBE" w:rsidRPr="00743073" w:rsidTr="00BD7FBE">
        <w:trPr>
          <w:trHeight w:val="262"/>
        </w:trPr>
        <w:tc>
          <w:tcPr>
            <w:tcW w:w="651" w:type="dxa"/>
          </w:tcPr>
          <w:p w:rsidR="00BD7FBE" w:rsidRPr="00743073" w:rsidRDefault="00BD7FBE" w:rsidP="00BD7FBE">
            <w:pPr>
              <w:spacing w:after="200" w:line="276" w:lineRule="auto"/>
              <w:jc w:val="both"/>
              <w:rPr>
                <w:rFonts w:ascii="Times New Roman" w:hAnsi="Times New Roman"/>
                <w:sz w:val="24"/>
                <w:szCs w:val="24"/>
              </w:rPr>
            </w:pPr>
          </w:p>
        </w:tc>
        <w:tc>
          <w:tcPr>
            <w:tcW w:w="9055" w:type="dxa"/>
          </w:tcPr>
          <w:p w:rsidR="00BD7FBE" w:rsidRPr="00743073" w:rsidRDefault="00BD7FBE" w:rsidP="00BD7FBE">
            <w:pPr>
              <w:autoSpaceDE w:val="0"/>
              <w:autoSpaceDN w:val="0"/>
              <w:jc w:val="both"/>
              <w:rPr>
                <w:rFonts w:ascii="Times New Roman" w:hAnsi="Times New Roman"/>
                <w:sz w:val="24"/>
                <w:szCs w:val="24"/>
              </w:rPr>
            </w:pPr>
            <w:r w:rsidRPr="00743073">
              <w:rPr>
                <w:rFonts w:ascii="Times New Roman" w:hAnsi="Times New Roman"/>
                <w:sz w:val="24"/>
                <w:szCs w:val="24"/>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tc>
      </w:tr>
    </w:tbl>
    <w:p w:rsidR="00BD7FBE" w:rsidRPr="00743073" w:rsidRDefault="00BD7FBE" w:rsidP="00BD7FBE">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BD7FBE" w:rsidRPr="00743073" w:rsidRDefault="00BD7FBE" w:rsidP="00BD7FBE">
      <w:pPr>
        <w:widowControl w:val="0"/>
        <w:autoSpaceDE w:val="0"/>
        <w:autoSpaceDN w:val="0"/>
        <w:adjustRightInd w:val="0"/>
        <w:spacing w:after="0" w:line="240" w:lineRule="auto"/>
        <w:rPr>
          <w:rFonts w:ascii="Times New Roman" w:eastAsia="Calibri" w:hAnsi="Times New Roman" w:cs="Times New Roman"/>
          <w:lang w:eastAsia="ru-RU"/>
        </w:rPr>
      </w:pPr>
      <w:r w:rsidRPr="00743073">
        <w:rPr>
          <w:rFonts w:ascii="Times New Roman" w:eastAsia="Calibri" w:hAnsi="Times New Roman" w:cs="Times New Roman"/>
          <w:lang w:eastAsia="ru-RU"/>
        </w:rPr>
        <w:t>Результат рассмотрения заявления прошу:</w:t>
      </w:r>
    </w:p>
    <w:p w:rsidR="00BD7FBE" w:rsidRPr="00743073" w:rsidRDefault="00BD7FBE" w:rsidP="00BD7FBE">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fb"/>
        <w:tblW w:w="0" w:type="auto"/>
        <w:tblInd w:w="-34" w:type="dxa"/>
        <w:tblLook w:val="04A0" w:firstRow="1" w:lastRow="0" w:firstColumn="1" w:lastColumn="0" w:noHBand="0" w:noVBand="1"/>
      </w:tblPr>
      <w:tblGrid>
        <w:gridCol w:w="709"/>
        <w:gridCol w:w="7655"/>
      </w:tblGrid>
      <w:tr w:rsidR="00BD7FBE" w:rsidRPr="00743073" w:rsidTr="00BD7FBE">
        <w:tc>
          <w:tcPr>
            <w:tcW w:w="709" w:type="dxa"/>
          </w:tcPr>
          <w:p w:rsidR="00BD7FBE" w:rsidRPr="00743073" w:rsidRDefault="00BD7FBE" w:rsidP="00BD7FBE">
            <w:pPr>
              <w:autoSpaceDE w:val="0"/>
              <w:autoSpaceDN w:val="0"/>
              <w:spacing w:after="200" w:line="276" w:lineRule="auto"/>
              <w:jc w:val="center"/>
              <w:rPr>
                <w:rFonts w:ascii="Times New Roman" w:hAnsi="Times New Roman"/>
              </w:rPr>
            </w:pPr>
          </w:p>
        </w:tc>
        <w:tc>
          <w:tcPr>
            <w:tcW w:w="7655" w:type="dxa"/>
          </w:tcPr>
          <w:p w:rsidR="00BD7FBE" w:rsidRPr="00743073" w:rsidRDefault="00BD7FBE" w:rsidP="00BD7FBE">
            <w:pPr>
              <w:widowControl w:val="0"/>
              <w:autoSpaceDE w:val="0"/>
              <w:autoSpaceDN w:val="0"/>
              <w:adjustRightInd w:val="0"/>
              <w:rPr>
                <w:rFonts w:ascii="Times New Roman" w:hAnsi="Times New Roman"/>
              </w:rPr>
            </w:pPr>
            <w:r w:rsidRPr="00743073">
              <w:rPr>
                <w:rFonts w:ascii="Times New Roman" w:hAnsi="Times New Roman"/>
              </w:rPr>
              <w:t>выдать на руки в ОМСУ/Организации</w:t>
            </w:r>
          </w:p>
        </w:tc>
      </w:tr>
      <w:tr w:rsidR="00BD7FBE" w:rsidRPr="00743073" w:rsidTr="00BD7FBE">
        <w:tc>
          <w:tcPr>
            <w:tcW w:w="709" w:type="dxa"/>
          </w:tcPr>
          <w:p w:rsidR="00BD7FBE" w:rsidRPr="00743073" w:rsidRDefault="00BD7FBE" w:rsidP="00BD7FBE">
            <w:pPr>
              <w:autoSpaceDE w:val="0"/>
              <w:autoSpaceDN w:val="0"/>
              <w:spacing w:after="200" w:line="276" w:lineRule="auto"/>
              <w:jc w:val="center"/>
              <w:rPr>
                <w:rFonts w:ascii="Times New Roman" w:hAnsi="Times New Roman"/>
              </w:rPr>
            </w:pPr>
          </w:p>
        </w:tc>
        <w:tc>
          <w:tcPr>
            <w:tcW w:w="7655" w:type="dxa"/>
          </w:tcPr>
          <w:p w:rsidR="00BD7FBE" w:rsidRPr="00743073" w:rsidRDefault="00BD7FBE" w:rsidP="00BD7FBE">
            <w:pPr>
              <w:widowControl w:val="0"/>
              <w:autoSpaceDE w:val="0"/>
              <w:autoSpaceDN w:val="0"/>
              <w:adjustRightInd w:val="0"/>
              <w:rPr>
                <w:rFonts w:ascii="Times New Roman" w:hAnsi="Times New Roman"/>
              </w:rPr>
            </w:pPr>
            <w:r w:rsidRPr="00743073">
              <w:rPr>
                <w:rFonts w:ascii="Times New Roman" w:hAnsi="Times New Roman"/>
              </w:rPr>
              <w:t>выдать на руки в МФЦ</w:t>
            </w:r>
          </w:p>
        </w:tc>
      </w:tr>
      <w:tr w:rsidR="00BD7FBE" w:rsidRPr="00743073" w:rsidTr="00BD7FBE">
        <w:tc>
          <w:tcPr>
            <w:tcW w:w="709" w:type="dxa"/>
          </w:tcPr>
          <w:p w:rsidR="00BD7FBE" w:rsidRPr="00743073" w:rsidRDefault="00BD7FBE" w:rsidP="00BD7FBE">
            <w:pPr>
              <w:autoSpaceDE w:val="0"/>
              <w:autoSpaceDN w:val="0"/>
              <w:spacing w:after="200" w:line="276" w:lineRule="auto"/>
              <w:jc w:val="center"/>
              <w:rPr>
                <w:rFonts w:ascii="Times New Roman" w:hAnsi="Times New Roman"/>
              </w:rPr>
            </w:pPr>
          </w:p>
        </w:tc>
        <w:tc>
          <w:tcPr>
            <w:tcW w:w="7655" w:type="dxa"/>
          </w:tcPr>
          <w:p w:rsidR="00BD7FBE" w:rsidRPr="00743073" w:rsidRDefault="00BD7FBE" w:rsidP="00BD7FBE">
            <w:pPr>
              <w:widowControl w:val="0"/>
              <w:autoSpaceDE w:val="0"/>
              <w:autoSpaceDN w:val="0"/>
              <w:adjustRightInd w:val="0"/>
              <w:spacing w:after="200" w:line="276" w:lineRule="auto"/>
              <w:rPr>
                <w:rFonts w:ascii="Times New Roman" w:hAnsi="Times New Roman"/>
              </w:rPr>
            </w:pPr>
            <w:r w:rsidRPr="00743073">
              <w:rPr>
                <w:rFonts w:ascii="Times New Roman" w:hAnsi="Times New Roman"/>
              </w:rPr>
              <w:t>направить в электронной форме в личный кабинет на ПГУ ЛО/ЕПГУ</w:t>
            </w:r>
          </w:p>
        </w:tc>
      </w:tr>
      <w:tr w:rsidR="00BD7FBE" w:rsidRPr="00743073" w:rsidTr="00BD7FBE">
        <w:tc>
          <w:tcPr>
            <w:tcW w:w="709" w:type="dxa"/>
          </w:tcPr>
          <w:p w:rsidR="00BD7FBE" w:rsidRPr="00743073" w:rsidRDefault="00BD7FBE" w:rsidP="00BD7FBE">
            <w:pPr>
              <w:autoSpaceDE w:val="0"/>
              <w:autoSpaceDN w:val="0"/>
              <w:spacing w:after="200" w:line="276" w:lineRule="auto"/>
              <w:jc w:val="center"/>
              <w:rPr>
                <w:rFonts w:ascii="Times New Roman" w:hAnsi="Times New Roman"/>
              </w:rPr>
            </w:pPr>
          </w:p>
        </w:tc>
        <w:tc>
          <w:tcPr>
            <w:tcW w:w="7655" w:type="dxa"/>
          </w:tcPr>
          <w:p w:rsidR="00BD7FBE" w:rsidRPr="00743073" w:rsidRDefault="00BD7FBE" w:rsidP="00BD7FBE">
            <w:pPr>
              <w:autoSpaceDE w:val="0"/>
              <w:autoSpaceDN w:val="0"/>
              <w:spacing w:after="200" w:line="276" w:lineRule="auto"/>
              <w:rPr>
                <w:rFonts w:ascii="Times New Roman" w:hAnsi="Times New Roman"/>
              </w:rPr>
            </w:pPr>
            <w:r w:rsidRPr="00743073">
              <w:rPr>
                <w:rFonts w:ascii="Times New Roman" w:hAnsi="Times New Roman"/>
              </w:rPr>
              <w:t>направить по электронной почте: (указать адрес электронной почты)</w:t>
            </w:r>
          </w:p>
        </w:tc>
      </w:tr>
    </w:tbl>
    <w:p w:rsidR="00BD7FBE" w:rsidRPr="00743073" w:rsidRDefault="00BD7FBE" w:rsidP="00BD7FBE">
      <w:pPr>
        <w:autoSpaceDE w:val="0"/>
        <w:autoSpaceDN w:val="0"/>
        <w:spacing w:before="120" w:after="120" w:line="240" w:lineRule="auto"/>
        <w:ind w:firstLine="720"/>
        <w:rPr>
          <w:rFonts w:ascii="Times New Roman" w:eastAsia="Calibri" w:hAnsi="Times New Roman" w:cs="Times New Roman"/>
          <w:lang w:eastAsia="ru-RU"/>
        </w:rPr>
      </w:pPr>
      <w:r w:rsidRPr="00743073">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BD7FBE" w:rsidRPr="00743073" w:rsidTr="00BD7FBE">
        <w:tc>
          <w:tcPr>
            <w:tcW w:w="5557" w:type="dxa"/>
            <w:gridSpan w:val="8"/>
            <w:tcBorders>
              <w:top w:val="nil"/>
              <w:left w:val="nil"/>
              <w:bottom w:val="single" w:sz="4" w:space="0" w:color="auto"/>
              <w:right w:val="nil"/>
            </w:tcBorders>
            <w:vAlign w:val="bottom"/>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p>
        </w:tc>
      </w:tr>
      <w:tr w:rsidR="00BD7FBE" w:rsidRPr="00743073" w:rsidTr="00BD7FBE">
        <w:tc>
          <w:tcPr>
            <w:tcW w:w="5557" w:type="dxa"/>
            <w:gridSpan w:val="8"/>
            <w:tcBorders>
              <w:top w:val="nil"/>
              <w:left w:val="nil"/>
              <w:bottom w:val="nil"/>
              <w:right w:val="nil"/>
            </w:tcBorders>
          </w:tcPr>
          <w:p w:rsidR="00BD7FBE" w:rsidRPr="00743073" w:rsidRDefault="00BD7FBE" w:rsidP="00BD7FBE">
            <w:pPr>
              <w:autoSpaceDE w:val="0"/>
              <w:autoSpaceDN w:val="0"/>
              <w:spacing w:after="0" w:line="240" w:lineRule="auto"/>
              <w:jc w:val="center"/>
              <w:rPr>
                <w:rFonts w:ascii="Times New Roman" w:eastAsia="Calibri" w:hAnsi="Times New Roman" w:cs="Times New Roman"/>
                <w:lang w:eastAsia="ru-RU"/>
              </w:rPr>
            </w:pPr>
            <w:r w:rsidRPr="00743073">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BD7FBE" w:rsidRPr="00743073" w:rsidRDefault="00BD7FBE" w:rsidP="00BD7FBE">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BD7FBE" w:rsidRPr="00743073" w:rsidRDefault="00BD7FBE" w:rsidP="00BD7FBE">
            <w:pPr>
              <w:autoSpaceDE w:val="0"/>
              <w:autoSpaceDN w:val="0"/>
              <w:spacing w:after="0" w:line="240" w:lineRule="auto"/>
              <w:jc w:val="center"/>
              <w:rPr>
                <w:rFonts w:ascii="Times New Roman" w:eastAsia="Calibri" w:hAnsi="Times New Roman" w:cs="Times New Roman"/>
                <w:lang w:eastAsia="ru-RU"/>
              </w:rPr>
            </w:pPr>
            <w:r w:rsidRPr="00743073">
              <w:rPr>
                <w:rFonts w:ascii="Times New Roman" w:eastAsia="Calibri" w:hAnsi="Times New Roman" w:cs="Times New Roman"/>
                <w:lang w:eastAsia="ru-RU"/>
              </w:rPr>
              <w:t>(подпись)</w:t>
            </w:r>
          </w:p>
        </w:tc>
      </w:tr>
      <w:tr w:rsidR="00BD7FBE" w:rsidRPr="00743073" w:rsidTr="00BD7FBE">
        <w:trPr>
          <w:gridAfter w:val="3"/>
          <w:wAfter w:w="4111" w:type="dxa"/>
          <w:trHeight w:val="202"/>
        </w:trPr>
        <w:tc>
          <w:tcPr>
            <w:tcW w:w="170" w:type="dxa"/>
            <w:tcBorders>
              <w:top w:val="nil"/>
              <w:left w:val="nil"/>
              <w:bottom w:val="nil"/>
              <w:right w:val="nil"/>
            </w:tcBorders>
            <w:vAlign w:val="bottom"/>
          </w:tcPr>
          <w:p w:rsidR="00BD7FBE" w:rsidRPr="00743073" w:rsidRDefault="00BD7FBE" w:rsidP="00BD7FBE">
            <w:pPr>
              <w:autoSpaceDE w:val="0"/>
              <w:autoSpaceDN w:val="0"/>
              <w:spacing w:before="120" w:after="0" w:line="240" w:lineRule="auto"/>
              <w:rPr>
                <w:rFonts w:ascii="Times New Roman" w:eastAsia="Calibri" w:hAnsi="Times New Roman" w:cs="Times New Roman"/>
                <w:lang w:eastAsia="ru-RU"/>
              </w:rPr>
            </w:pPr>
            <w:r w:rsidRPr="00743073">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BD7FBE" w:rsidRPr="00743073" w:rsidRDefault="00BD7FBE" w:rsidP="00BD7FBE">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r w:rsidRPr="00743073">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BD7FBE" w:rsidRPr="00743073" w:rsidRDefault="00BD7FBE" w:rsidP="00BD7FBE">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BD7FBE" w:rsidRPr="00743073" w:rsidRDefault="00BD7FBE" w:rsidP="00BD7FBE">
            <w:pPr>
              <w:autoSpaceDE w:val="0"/>
              <w:autoSpaceDN w:val="0"/>
              <w:spacing w:after="0" w:line="240" w:lineRule="auto"/>
              <w:jc w:val="right"/>
              <w:rPr>
                <w:rFonts w:ascii="Times New Roman" w:eastAsia="Calibri" w:hAnsi="Times New Roman" w:cs="Times New Roman"/>
                <w:lang w:eastAsia="ru-RU"/>
              </w:rPr>
            </w:pPr>
            <w:r w:rsidRPr="00743073">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r w:rsidRPr="00743073">
              <w:rPr>
                <w:rFonts w:ascii="Times New Roman" w:eastAsia="Calibri" w:hAnsi="Times New Roman" w:cs="Times New Roman"/>
                <w:lang w:eastAsia="ru-RU"/>
              </w:rPr>
              <w:t>года</w:t>
            </w:r>
          </w:p>
        </w:tc>
      </w:tr>
    </w:tbl>
    <w:p w:rsidR="00BD7FBE" w:rsidRPr="00743073" w:rsidRDefault="00BD7FBE" w:rsidP="00BD7FBE">
      <w:pPr>
        <w:autoSpaceDE w:val="0"/>
        <w:autoSpaceDN w:val="0"/>
        <w:spacing w:before="240" w:after="0" w:line="240" w:lineRule="auto"/>
        <w:ind w:firstLine="720"/>
        <w:rPr>
          <w:rFonts w:ascii="Times New Roman" w:eastAsia="Calibri" w:hAnsi="Times New Roman" w:cs="Times New Roman"/>
          <w:lang w:eastAsia="ru-RU"/>
        </w:rPr>
      </w:pPr>
      <w:r w:rsidRPr="00743073">
        <w:rPr>
          <w:rFonts w:ascii="Times New Roman" w:eastAsia="Calibri" w:hAnsi="Times New Roman" w:cs="Times New Roman"/>
          <w:lang w:eastAsia="ru-RU"/>
        </w:rPr>
        <w:t>К заявлению прилагаются следующие документы:</w:t>
      </w:r>
    </w:p>
    <w:p w:rsidR="00BD7FBE" w:rsidRPr="00743073" w:rsidRDefault="00BD7FBE" w:rsidP="00BD7FBE">
      <w:pPr>
        <w:numPr>
          <w:ilvl w:val="0"/>
          <w:numId w:val="27"/>
        </w:numPr>
        <w:tabs>
          <w:tab w:val="left" w:pos="284"/>
        </w:tabs>
        <w:autoSpaceDE w:val="0"/>
        <w:autoSpaceDN w:val="0"/>
        <w:spacing w:after="0" w:line="240" w:lineRule="auto"/>
        <w:rPr>
          <w:rFonts w:ascii="Times New Roman" w:eastAsia="Calibri" w:hAnsi="Times New Roman" w:cs="Times New Roman"/>
        </w:rPr>
      </w:pPr>
      <w:r w:rsidRPr="00743073">
        <w:rPr>
          <w:rFonts w:ascii="Times New Roman" w:eastAsia="Calibri" w:hAnsi="Times New Roman" w:cs="Times New Roman"/>
        </w:rPr>
        <w:t>___________________________________________________________________________</w:t>
      </w:r>
    </w:p>
    <w:p w:rsidR="00BD7FBE" w:rsidRPr="00743073" w:rsidRDefault="00BD7FBE" w:rsidP="00BD7FBE">
      <w:pPr>
        <w:numPr>
          <w:ilvl w:val="0"/>
          <w:numId w:val="27"/>
        </w:numPr>
        <w:tabs>
          <w:tab w:val="left" w:pos="284"/>
        </w:tabs>
        <w:autoSpaceDE w:val="0"/>
        <w:autoSpaceDN w:val="0"/>
        <w:spacing w:after="0" w:line="240" w:lineRule="auto"/>
        <w:rPr>
          <w:rFonts w:ascii="Times New Roman" w:eastAsia="Calibri" w:hAnsi="Times New Roman" w:cs="Times New Roman"/>
          <w:lang w:eastAsia="ru-RU"/>
        </w:rPr>
      </w:pPr>
      <w:r w:rsidRPr="00743073">
        <w:rPr>
          <w:rFonts w:ascii="Times New Roman" w:eastAsia="Calibri" w:hAnsi="Times New Roman" w:cs="Times New Roman"/>
          <w:lang w:eastAsia="ru-RU"/>
        </w:rPr>
        <w:t>_____________________________________________________________________</w:t>
      </w:r>
    </w:p>
    <w:p w:rsidR="00BD7FBE" w:rsidRPr="00743073" w:rsidRDefault="00BD7FBE" w:rsidP="00BD7FBE">
      <w:pPr>
        <w:numPr>
          <w:ilvl w:val="0"/>
          <w:numId w:val="27"/>
        </w:numPr>
        <w:tabs>
          <w:tab w:val="left" w:pos="284"/>
        </w:tabs>
        <w:autoSpaceDE w:val="0"/>
        <w:autoSpaceDN w:val="0"/>
        <w:spacing w:after="0" w:line="240" w:lineRule="auto"/>
        <w:rPr>
          <w:rFonts w:ascii="Times New Roman" w:eastAsia="Calibri" w:hAnsi="Times New Roman" w:cs="Times New Roman"/>
          <w:lang w:eastAsia="ru-RU"/>
        </w:rPr>
      </w:pPr>
      <w:r w:rsidRPr="00743073">
        <w:rPr>
          <w:rFonts w:ascii="Times New Roman" w:eastAsia="Calibri" w:hAnsi="Times New Roman" w:cs="Times New Roman"/>
          <w:lang w:eastAsia="ru-RU"/>
        </w:rPr>
        <w:t>_____________________________________________________________________</w:t>
      </w:r>
    </w:p>
    <w:p w:rsidR="00BD7FBE" w:rsidRPr="00743073" w:rsidRDefault="00BD7FBE" w:rsidP="00BD7FBE">
      <w:pPr>
        <w:tabs>
          <w:tab w:val="left" w:pos="284"/>
        </w:tabs>
        <w:autoSpaceDE w:val="0"/>
        <w:autoSpaceDN w:val="0"/>
        <w:spacing w:after="0" w:line="240" w:lineRule="auto"/>
        <w:ind w:left="720"/>
        <w:rPr>
          <w:rFonts w:ascii="Times New Roman" w:eastAsia="Calibri" w:hAnsi="Times New Roman" w:cs="Times New Roman"/>
          <w:lang w:eastAsia="ru-RU"/>
        </w:rPr>
      </w:pPr>
    </w:p>
    <w:p w:rsidR="00BD7FBE" w:rsidRPr="00743073" w:rsidRDefault="00BD7FBE" w:rsidP="00BD7FBE">
      <w:pPr>
        <w:tabs>
          <w:tab w:val="left" w:pos="284"/>
        </w:tabs>
        <w:autoSpaceDE w:val="0"/>
        <w:autoSpaceDN w:val="0"/>
        <w:spacing w:after="0" w:line="240" w:lineRule="auto"/>
        <w:ind w:left="720"/>
        <w:rPr>
          <w:rFonts w:ascii="Times New Roman" w:eastAsia="Calibri" w:hAnsi="Times New Roman" w:cs="Times New Roman"/>
          <w:lang w:eastAsia="ru-RU"/>
        </w:rPr>
      </w:pPr>
      <w:r w:rsidRPr="00743073">
        <w:rPr>
          <w:rFonts w:ascii="Times New Roman" w:eastAsia="Calibri" w:hAnsi="Times New Roman" w:cs="Times New Roman"/>
          <w:lang w:eastAsia="ru-RU"/>
        </w:rPr>
        <w:t>Дата принятия заявления «______» _____________ 20_____ года</w:t>
      </w:r>
    </w:p>
    <w:p w:rsidR="00BD7FBE" w:rsidRPr="00743073" w:rsidRDefault="00BD7FBE" w:rsidP="00BD7FBE">
      <w:pPr>
        <w:tabs>
          <w:tab w:val="left" w:pos="284"/>
        </w:tabs>
        <w:autoSpaceDE w:val="0"/>
        <w:autoSpaceDN w:val="0"/>
        <w:spacing w:after="0" w:line="240" w:lineRule="auto"/>
        <w:ind w:left="720"/>
        <w:rPr>
          <w:rFonts w:ascii="Times New Roman" w:eastAsia="Calibri" w:hAnsi="Times New Roman" w:cs="Times New Roman"/>
          <w:lang w:eastAsia="ru-RU"/>
        </w:rPr>
      </w:pPr>
      <w:r w:rsidRPr="00743073">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BD7FBE" w:rsidRPr="00743073" w:rsidRDefault="00BD7FBE" w:rsidP="00BD7FBE">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BD7FBE" w:rsidRPr="00743073" w:rsidTr="00BD7FBE">
        <w:trPr>
          <w:trHeight w:val="458"/>
        </w:trPr>
        <w:tc>
          <w:tcPr>
            <w:tcW w:w="3385" w:type="dxa"/>
            <w:tcBorders>
              <w:top w:val="nil"/>
              <w:left w:val="nil"/>
              <w:bottom w:val="single" w:sz="4" w:space="0" w:color="auto"/>
              <w:right w:val="nil"/>
            </w:tcBorders>
            <w:vAlign w:val="bottom"/>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p>
        </w:tc>
      </w:tr>
      <w:tr w:rsidR="00BD7FBE" w:rsidRPr="00743073" w:rsidTr="00BD7FBE">
        <w:trPr>
          <w:trHeight w:val="361"/>
        </w:trPr>
        <w:tc>
          <w:tcPr>
            <w:tcW w:w="3385" w:type="dxa"/>
            <w:tcBorders>
              <w:top w:val="nil"/>
              <w:left w:val="nil"/>
              <w:bottom w:val="nil"/>
              <w:right w:val="nil"/>
            </w:tcBorders>
          </w:tcPr>
          <w:p w:rsidR="00BD7FBE" w:rsidRPr="00743073" w:rsidRDefault="00BD7FBE" w:rsidP="00BD7FBE">
            <w:pPr>
              <w:autoSpaceDE w:val="0"/>
              <w:autoSpaceDN w:val="0"/>
              <w:spacing w:after="0" w:line="240" w:lineRule="auto"/>
              <w:jc w:val="center"/>
              <w:rPr>
                <w:rFonts w:ascii="Times New Roman" w:eastAsia="Calibri" w:hAnsi="Times New Roman" w:cs="Times New Roman"/>
                <w:lang w:eastAsia="ru-RU"/>
              </w:rPr>
            </w:pPr>
            <w:r w:rsidRPr="00743073">
              <w:rPr>
                <w:rFonts w:ascii="Times New Roman" w:eastAsia="Calibri" w:hAnsi="Times New Roman" w:cs="Times New Roman"/>
                <w:lang w:eastAsia="ru-RU"/>
              </w:rPr>
              <w:t>(должность)</w:t>
            </w:r>
          </w:p>
        </w:tc>
        <w:tc>
          <w:tcPr>
            <w:tcW w:w="651" w:type="dxa"/>
            <w:tcBorders>
              <w:top w:val="nil"/>
              <w:left w:val="nil"/>
              <w:bottom w:val="nil"/>
              <w:right w:val="nil"/>
            </w:tcBorders>
          </w:tcPr>
          <w:p w:rsidR="00BD7FBE" w:rsidRPr="00743073" w:rsidRDefault="00BD7FBE" w:rsidP="00BD7FBE">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BD7FBE" w:rsidRPr="00743073" w:rsidRDefault="00BD7FBE" w:rsidP="00BD7FBE">
            <w:pPr>
              <w:autoSpaceDE w:val="0"/>
              <w:autoSpaceDN w:val="0"/>
              <w:spacing w:after="0" w:line="240" w:lineRule="auto"/>
              <w:jc w:val="center"/>
              <w:rPr>
                <w:rFonts w:ascii="Times New Roman" w:eastAsia="Calibri" w:hAnsi="Times New Roman" w:cs="Times New Roman"/>
                <w:lang w:eastAsia="ru-RU"/>
              </w:rPr>
            </w:pPr>
            <w:r w:rsidRPr="00743073">
              <w:rPr>
                <w:rFonts w:ascii="Times New Roman" w:eastAsia="Calibri" w:hAnsi="Times New Roman" w:cs="Times New Roman"/>
                <w:lang w:eastAsia="ru-RU"/>
              </w:rPr>
              <w:t>(подпись)</w:t>
            </w:r>
          </w:p>
        </w:tc>
        <w:tc>
          <w:tcPr>
            <w:tcW w:w="268" w:type="dxa"/>
            <w:tcBorders>
              <w:top w:val="nil"/>
              <w:left w:val="nil"/>
              <w:bottom w:val="nil"/>
              <w:right w:val="nil"/>
            </w:tcBorders>
          </w:tcPr>
          <w:p w:rsidR="00BD7FBE" w:rsidRPr="00743073" w:rsidRDefault="00BD7FBE" w:rsidP="00BD7FBE">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BD7FBE" w:rsidRPr="00743073" w:rsidRDefault="00BD7FBE" w:rsidP="00BD7FBE">
            <w:pPr>
              <w:autoSpaceDE w:val="0"/>
              <w:autoSpaceDN w:val="0"/>
              <w:spacing w:after="0" w:line="240" w:lineRule="auto"/>
              <w:jc w:val="center"/>
              <w:rPr>
                <w:rFonts w:ascii="Times New Roman" w:eastAsia="Calibri" w:hAnsi="Times New Roman" w:cs="Times New Roman"/>
                <w:lang w:eastAsia="ru-RU"/>
              </w:rPr>
            </w:pPr>
            <w:r w:rsidRPr="00743073">
              <w:rPr>
                <w:rFonts w:ascii="Times New Roman" w:eastAsia="Calibri" w:hAnsi="Times New Roman" w:cs="Times New Roman"/>
                <w:lang w:eastAsia="ru-RU"/>
              </w:rPr>
              <w:t>(фамилия, имя, отчество)</w:t>
            </w:r>
          </w:p>
        </w:tc>
      </w:tr>
    </w:tbl>
    <w:p w:rsidR="00BD7FBE" w:rsidRPr="00743073" w:rsidRDefault="00BD7FBE" w:rsidP="00BD7FBE">
      <w:pPr>
        <w:spacing w:after="0" w:line="240" w:lineRule="auto"/>
        <w:rPr>
          <w:rFonts w:ascii="Calibri" w:eastAsia="Calibri" w:hAnsi="Calibri" w:cs="Calibri"/>
        </w:rPr>
      </w:pPr>
    </w:p>
    <w:p w:rsidR="00BD7FBE" w:rsidRPr="00743073" w:rsidRDefault="00BD7FBE" w:rsidP="00BD7FBE">
      <w:pPr>
        <w:spacing w:after="0" w:line="240" w:lineRule="auto"/>
        <w:rPr>
          <w:rFonts w:ascii="Calibri" w:eastAsia="Calibri" w:hAnsi="Calibri" w:cs="Calibri"/>
        </w:rPr>
      </w:pPr>
    </w:p>
    <w:p w:rsidR="00BD7FBE" w:rsidRPr="00743073" w:rsidRDefault="00BD7FBE" w:rsidP="00BD7FBE">
      <w:pPr>
        <w:spacing w:after="0" w:line="240" w:lineRule="auto"/>
        <w:rPr>
          <w:rFonts w:ascii="Calibri" w:eastAsia="Calibri" w:hAnsi="Calibri" w:cs="Calibri"/>
        </w:rPr>
      </w:pPr>
    </w:p>
    <w:p w:rsidR="00BD7FBE" w:rsidRPr="00743073" w:rsidRDefault="00BD7FBE" w:rsidP="00BD7FBE">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743073">
        <w:rPr>
          <w:rFonts w:ascii="Times New Roman" w:eastAsia="Calibri" w:hAnsi="Times New Roman" w:cs="Times New Roman"/>
          <w:lang w:eastAsia="ru-RU"/>
        </w:rPr>
        <w:t xml:space="preserve">(Место </w:t>
      </w:r>
      <w:proofErr w:type="gramStart"/>
      <w:r w:rsidRPr="00743073">
        <w:rPr>
          <w:rFonts w:ascii="Times New Roman" w:eastAsia="Calibri" w:hAnsi="Times New Roman" w:cs="Times New Roman"/>
          <w:lang w:eastAsia="ru-RU"/>
        </w:rPr>
        <w:t xml:space="preserve">печати)   </w:t>
      </w:r>
      <w:proofErr w:type="gramEnd"/>
      <w:r w:rsidRPr="00743073">
        <w:rPr>
          <w:rFonts w:ascii="Times New Roman" w:eastAsia="Calibri" w:hAnsi="Times New Roman" w:cs="Times New Roman"/>
          <w:lang w:eastAsia="ru-RU"/>
        </w:rPr>
        <w:t>_________________________</w:t>
      </w:r>
    </w:p>
    <w:p w:rsidR="00BD7FBE" w:rsidRPr="00743073" w:rsidRDefault="00BD7FBE" w:rsidP="00BD7FBE">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743073">
        <w:rPr>
          <w:rFonts w:ascii="Times New Roman" w:eastAsia="Calibri" w:hAnsi="Times New Roman" w:cs="Times New Roman"/>
          <w:lang w:eastAsia="ru-RU"/>
        </w:rPr>
        <w:t xml:space="preserve">                                                                                               (подпись заявителя</w:t>
      </w:r>
      <w:r w:rsidRPr="00743073">
        <w:rPr>
          <w:rFonts w:ascii="Times New Roman" w:eastAsia="Calibri" w:hAnsi="Times New Roman" w:cs="Times New Roman"/>
          <w:sz w:val="24"/>
          <w:szCs w:val="24"/>
          <w:lang w:eastAsia="ru-RU"/>
        </w:rPr>
        <w:t xml:space="preserve">)  </w:t>
      </w:r>
    </w:p>
    <w:p w:rsidR="00BD7FBE" w:rsidRPr="00743073" w:rsidRDefault="00BD7FBE" w:rsidP="00BD7FBE">
      <w:pPr>
        <w:spacing w:after="0" w:line="240" w:lineRule="auto"/>
        <w:rPr>
          <w:rFonts w:ascii="Times New Roman" w:eastAsia="Calibri" w:hAnsi="Times New Roman" w:cs="Times New Roman"/>
          <w:sz w:val="24"/>
          <w:szCs w:val="24"/>
          <w:lang w:eastAsia="ru-RU"/>
        </w:rPr>
      </w:pP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w:t>
      </w: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lastRenderedPageBreak/>
        <w:t>&lt;1&gt; В случае если заявителем/представителем заявителя представляется иной документ, удостоверяющий личность, то графа не заполняется, к заявлению приобщается копия (скан) указанного документа.</w:t>
      </w: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 xml:space="preserve">&lt;2&gt; Заполняется для подтверждения </w:t>
      </w:r>
      <w:proofErr w:type="spellStart"/>
      <w:r w:rsidRPr="00743073">
        <w:rPr>
          <w:rFonts w:ascii="Times New Roman" w:eastAsia="Calibri" w:hAnsi="Times New Roman" w:cs="Times New Roman"/>
          <w:sz w:val="24"/>
          <w:szCs w:val="24"/>
          <w:lang w:eastAsia="ru-RU"/>
        </w:rPr>
        <w:t>малоимущности</w:t>
      </w:r>
      <w:proofErr w:type="spellEnd"/>
      <w:r w:rsidRPr="00743073">
        <w:rPr>
          <w:rFonts w:ascii="Times New Roman" w:eastAsia="Calibri" w:hAnsi="Times New Roman" w:cs="Times New Roman"/>
          <w:sz w:val="24"/>
          <w:szCs w:val="24"/>
          <w:lang w:eastAsia="ru-RU"/>
        </w:rPr>
        <w:t>.</w:t>
      </w: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 xml:space="preserve">&lt;3&gt; Заполняется для подтверждения </w:t>
      </w:r>
      <w:proofErr w:type="spellStart"/>
      <w:r w:rsidRPr="00743073">
        <w:rPr>
          <w:rFonts w:ascii="Times New Roman" w:eastAsia="Calibri" w:hAnsi="Times New Roman" w:cs="Times New Roman"/>
          <w:sz w:val="24"/>
          <w:szCs w:val="24"/>
          <w:lang w:eastAsia="ru-RU"/>
        </w:rPr>
        <w:t>малоимущности</w:t>
      </w:r>
      <w:proofErr w:type="spellEnd"/>
      <w:r w:rsidRPr="00743073">
        <w:rPr>
          <w:rFonts w:ascii="Times New Roman" w:eastAsia="Calibri" w:hAnsi="Times New Roman" w:cs="Times New Roman"/>
          <w:sz w:val="24"/>
          <w:szCs w:val="24"/>
          <w:lang w:eastAsia="ru-RU"/>
        </w:rPr>
        <w:t>.</w:t>
      </w: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 xml:space="preserve">&lt;4&gt; Заполняется для подтверждения </w:t>
      </w:r>
      <w:proofErr w:type="spellStart"/>
      <w:r w:rsidRPr="00743073">
        <w:rPr>
          <w:rFonts w:ascii="Times New Roman" w:eastAsia="Calibri" w:hAnsi="Times New Roman" w:cs="Times New Roman"/>
          <w:sz w:val="24"/>
          <w:szCs w:val="24"/>
          <w:lang w:eastAsia="ru-RU"/>
        </w:rPr>
        <w:t>малоимущности</w:t>
      </w:r>
      <w:proofErr w:type="spellEnd"/>
      <w:r w:rsidRPr="00743073">
        <w:rPr>
          <w:rFonts w:ascii="Times New Roman" w:eastAsia="Calibri" w:hAnsi="Times New Roman" w:cs="Times New Roman"/>
          <w:sz w:val="24"/>
          <w:szCs w:val="24"/>
          <w:lang w:eastAsia="ru-RU"/>
        </w:rPr>
        <w:t>.</w:t>
      </w:r>
    </w:p>
    <w:p w:rsidR="00BD7FBE" w:rsidRPr="00743073" w:rsidRDefault="00BD7FBE" w:rsidP="00BD7FB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 xml:space="preserve">&lt;5&gt; Заполняется для подтверждения </w:t>
      </w:r>
      <w:proofErr w:type="spellStart"/>
      <w:r w:rsidRPr="00743073">
        <w:rPr>
          <w:rFonts w:ascii="Times New Roman" w:eastAsia="Calibri" w:hAnsi="Times New Roman" w:cs="Times New Roman"/>
          <w:sz w:val="24"/>
          <w:szCs w:val="24"/>
          <w:lang w:eastAsia="ru-RU"/>
        </w:rPr>
        <w:t>малоимущности</w:t>
      </w:r>
      <w:proofErr w:type="spellEnd"/>
      <w:r w:rsidRPr="00743073">
        <w:rPr>
          <w:rFonts w:ascii="Times New Roman" w:eastAsia="Calibri" w:hAnsi="Times New Roman" w:cs="Times New Roman"/>
          <w:sz w:val="24"/>
          <w:szCs w:val="24"/>
          <w:lang w:eastAsia="ru-RU"/>
        </w:rPr>
        <w:t>.</w:t>
      </w: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p>
    <w:p w:rsidR="00BD7FBE" w:rsidRPr="00743073" w:rsidRDefault="00BD7FBE" w:rsidP="00BD7FBE">
      <w:pPr>
        <w:spacing w:after="0" w:line="240" w:lineRule="auto"/>
        <w:jc w:val="right"/>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 xml:space="preserve">ПРИЛОЖЕНИЕ № </w:t>
      </w:r>
      <w:r w:rsidRPr="00743073">
        <w:rPr>
          <w:rFonts w:ascii="Times New Roman" w:eastAsia="Calibri" w:hAnsi="Times New Roman" w:cs="Times New Roman"/>
          <w:sz w:val="24"/>
          <w:szCs w:val="24"/>
        </w:rPr>
        <w:t>2</w:t>
      </w:r>
    </w:p>
    <w:p w:rsidR="00BD7FBE" w:rsidRPr="00743073" w:rsidRDefault="00BD7FBE" w:rsidP="00BD7FBE">
      <w:pPr>
        <w:spacing w:after="0" w:line="240" w:lineRule="auto"/>
        <w:ind w:firstLine="4860"/>
        <w:jc w:val="right"/>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к административному регламенту</w:t>
      </w:r>
    </w:p>
    <w:p w:rsidR="00BD7FBE" w:rsidRPr="00743073" w:rsidRDefault="00BD7FBE" w:rsidP="00BD7FBE">
      <w:pPr>
        <w:spacing w:after="0" w:line="240" w:lineRule="auto"/>
        <w:ind w:firstLine="4860"/>
        <w:jc w:val="right"/>
        <w:rPr>
          <w:rFonts w:ascii="Times New Roman" w:eastAsia="Calibri" w:hAnsi="Times New Roman" w:cs="Times New Roman"/>
          <w:sz w:val="24"/>
          <w:szCs w:val="24"/>
          <w:lang w:eastAsia="ru-RU"/>
        </w:rPr>
      </w:pPr>
    </w:p>
    <w:p w:rsidR="00BD7FBE" w:rsidRPr="00743073" w:rsidRDefault="00BD7FBE" w:rsidP="00BD7FBE">
      <w:pPr>
        <w:autoSpaceDE w:val="0"/>
        <w:autoSpaceDN w:val="0"/>
        <w:spacing w:after="0" w:line="240" w:lineRule="auto"/>
        <w:ind w:left="4536"/>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Главе администрации муниципального образования</w:t>
      </w:r>
    </w:p>
    <w:p w:rsidR="00BD7FBE" w:rsidRPr="00743073" w:rsidRDefault="00BD7FBE" w:rsidP="00BD7FBE">
      <w:pPr>
        <w:autoSpaceDE w:val="0"/>
        <w:autoSpaceDN w:val="0"/>
        <w:spacing w:after="0" w:line="240" w:lineRule="auto"/>
        <w:ind w:left="4536"/>
        <w:rPr>
          <w:rFonts w:ascii="Times New Roman" w:eastAsia="Calibri" w:hAnsi="Times New Roman" w:cs="Times New Roman"/>
          <w:sz w:val="24"/>
          <w:szCs w:val="24"/>
          <w:lang w:eastAsia="ru-RU"/>
        </w:rPr>
      </w:pPr>
    </w:p>
    <w:p w:rsidR="00BD7FBE" w:rsidRPr="00743073" w:rsidRDefault="00BD7FBE" w:rsidP="00BD7FBE">
      <w:pPr>
        <w:autoSpaceDE w:val="0"/>
        <w:autoSpaceDN w:val="0"/>
        <w:spacing w:after="0" w:line="240" w:lineRule="auto"/>
        <w:ind w:left="4536"/>
        <w:rPr>
          <w:rFonts w:ascii="Times New Roman" w:eastAsia="Calibri" w:hAnsi="Times New Roman" w:cs="Times New Roman"/>
          <w:sz w:val="24"/>
          <w:szCs w:val="24"/>
          <w:lang w:eastAsia="ru-RU"/>
        </w:rPr>
      </w:pPr>
    </w:p>
    <w:p w:rsidR="00BD7FBE" w:rsidRPr="00743073" w:rsidRDefault="00BD7FBE" w:rsidP="00BD7FBE">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BD7FBE" w:rsidRPr="00743073" w:rsidRDefault="00BD7FBE" w:rsidP="00BD7FBE">
      <w:pPr>
        <w:tabs>
          <w:tab w:val="left" w:pos="4820"/>
        </w:tabs>
        <w:autoSpaceDE w:val="0"/>
        <w:autoSpaceDN w:val="0"/>
        <w:spacing w:after="0" w:line="240" w:lineRule="auto"/>
        <w:ind w:left="4536"/>
        <w:rPr>
          <w:rFonts w:ascii="Times New Roman" w:eastAsia="Calibri" w:hAnsi="Times New Roman" w:cs="Times New Roman"/>
          <w:sz w:val="24"/>
          <w:szCs w:val="24"/>
        </w:rPr>
      </w:pPr>
      <w:r w:rsidRPr="00743073">
        <w:rPr>
          <w:rFonts w:ascii="Times New Roman" w:eastAsia="Calibri" w:hAnsi="Times New Roman" w:cs="Times New Roman"/>
          <w:sz w:val="24"/>
          <w:szCs w:val="24"/>
        </w:rPr>
        <w:t xml:space="preserve">от заявителя ________________________________________  </w:t>
      </w:r>
    </w:p>
    <w:p w:rsidR="00BD7FBE" w:rsidRPr="00743073" w:rsidRDefault="00BD7FBE" w:rsidP="00BD7FBE">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rPr>
        <w:t xml:space="preserve">   </w:t>
      </w:r>
      <w:r w:rsidRPr="00743073">
        <w:rPr>
          <w:rFonts w:ascii="Times New Roman" w:eastAsia="Calibri" w:hAnsi="Times New Roman" w:cs="Times New Roman"/>
          <w:i/>
          <w:sz w:val="24"/>
          <w:szCs w:val="24"/>
          <w:vertAlign w:val="superscript"/>
        </w:rPr>
        <w:t xml:space="preserve">фамилия, </w:t>
      </w:r>
      <w:proofErr w:type="gramStart"/>
      <w:r w:rsidRPr="00743073">
        <w:rPr>
          <w:rFonts w:ascii="Times New Roman" w:eastAsia="Calibri" w:hAnsi="Times New Roman" w:cs="Times New Roman"/>
          <w:i/>
          <w:sz w:val="24"/>
          <w:szCs w:val="24"/>
          <w:vertAlign w:val="superscript"/>
        </w:rPr>
        <w:t>имя,  отчество</w:t>
      </w:r>
      <w:proofErr w:type="gramEnd"/>
      <w:r w:rsidRPr="00743073">
        <w:rPr>
          <w:rFonts w:ascii="Times New Roman" w:eastAsia="Calibri" w:hAnsi="Times New Roman" w:cs="Times New Roman"/>
          <w:i/>
          <w:sz w:val="24"/>
          <w:szCs w:val="24"/>
          <w:vertAlign w:val="superscript"/>
        </w:rPr>
        <w:t xml:space="preserve">, дата рождения  заполняется заявителем </w:t>
      </w:r>
    </w:p>
    <w:p w:rsidR="00BD7FBE" w:rsidRPr="00743073" w:rsidRDefault="00BD7FBE" w:rsidP="00BD7FBE">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BD7FBE" w:rsidRPr="00743073" w:rsidRDefault="00BD7FBE" w:rsidP="00BD7FBE">
      <w:pPr>
        <w:tabs>
          <w:tab w:val="left" w:pos="5529"/>
        </w:tabs>
        <w:autoSpaceDE w:val="0"/>
        <w:autoSpaceDN w:val="0"/>
        <w:spacing w:after="0" w:line="240" w:lineRule="auto"/>
        <w:ind w:left="4536"/>
        <w:rPr>
          <w:rFonts w:ascii="Times New Roman" w:eastAsia="Calibri" w:hAnsi="Times New Roman" w:cs="Times New Roman"/>
          <w:sz w:val="24"/>
          <w:szCs w:val="24"/>
        </w:rPr>
      </w:pPr>
      <w:r w:rsidRPr="00743073">
        <w:rPr>
          <w:rFonts w:ascii="Times New Roman" w:eastAsia="Calibri" w:hAnsi="Times New Roman" w:cs="Times New Roman"/>
          <w:sz w:val="24"/>
          <w:szCs w:val="24"/>
        </w:rPr>
        <w:t>от представителя заявителя</w:t>
      </w:r>
      <w:r w:rsidRPr="00743073">
        <w:rPr>
          <w:rFonts w:ascii="Times New Roman" w:eastAsia="Calibri" w:hAnsi="Times New Roman" w:cs="Times New Roman"/>
          <w:sz w:val="24"/>
          <w:szCs w:val="24"/>
        </w:rPr>
        <w:softHyphen/>
        <w:t>________________________________________</w:t>
      </w:r>
    </w:p>
    <w:p w:rsidR="00BD7FBE" w:rsidRPr="00743073" w:rsidRDefault="00BD7FBE" w:rsidP="00BD7FBE">
      <w:pPr>
        <w:tabs>
          <w:tab w:val="left" w:pos="5529"/>
        </w:tabs>
        <w:autoSpaceDE w:val="0"/>
        <w:autoSpaceDN w:val="0"/>
        <w:spacing w:after="0" w:line="240" w:lineRule="auto"/>
        <w:ind w:left="4536"/>
        <w:rPr>
          <w:rFonts w:ascii="Times New Roman" w:eastAsia="Calibri" w:hAnsi="Times New Roman" w:cs="Times New Roman"/>
          <w:sz w:val="24"/>
          <w:szCs w:val="24"/>
        </w:rPr>
      </w:pPr>
      <w:r w:rsidRPr="00743073">
        <w:rPr>
          <w:rFonts w:ascii="Times New Roman" w:eastAsia="Calibri" w:hAnsi="Times New Roman" w:cs="Times New Roman"/>
          <w:sz w:val="24"/>
          <w:szCs w:val="24"/>
        </w:rPr>
        <w:t>________________________________________</w:t>
      </w:r>
    </w:p>
    <w:p w:rsidR="00BD7FBE" w:rsidRPr="00743073" w:rsidRDefault="00BD7FBE" w:rsidP="00BD7FBE">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743073">
        <w:rPr>
          <w:rFonts w:ascii="Times New Roman" w:eastAsia="Calibri" w:hAnsi="Times New Roman" w:cs="Times New Roman"/>
          <w:i/>
          <w:sz w:val="24"/>
          <w:szCs w:val="24"/>
          <w:vertAlign w:val="superscript"/>
        </w:rPr>
        <w:t xml:space="preserve">фамилия, </w:t>
      </w:r>
      <w:proofErr w:type="gramStart"/>
      <w:r w:rsidRPr="00743073">
        <w:rPr>
          <w:rFonts w:ascii="Times New Roman" w:eastAsia="Calibri" w:hAnsi="Times New Roman" w:cs="Times New Roman"/>
          <w:i/>
          <w:sz w:val="24"/>
          <w:szCs w:val="24"/>
          <w:vertAlign w:val="superscript"/>
        </w:rPr>
        <w:t>имя,  отчество</w:t>
      </w:r>
      <w:proofErr w:type="gramEnd"/>
      <w:r w:rsidRPr="00743073">
        <w:rPr>
          <w:rFonts w:ascii="Times New Roman" w:eastAsia="Calibri" w:hAnsi="Times New Roman" w:cs="Times New Roman"/>
          <w:i/>
          <w:sz w:val="24"/>
          <w:szCs w:val="24"/>
          <w:vertAlign w:val="superscript"/>
        </w:rPr>
        <w:t>, дата рождения  заполняется представителем заявителя от имени заявителя</w:t>
      </w:r>
    </w:p>
    <w:p w:rsidR="00BD7FBE" w:rsidRPr="00743073" w:rsidRDefault="00BD7FBE" w:rsidP="00BD7FBE">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rPr>
        <w:t>Адрес постоянного места жительства заявителя</w:t>
      </w:r>
      <w:r w:rsidRPr="00743073">
        <w:rPr>
          <w:rFonts w:ascii="Times New Roman" w:eastAsia="Calibri" w:hAnsi="Times New Roman" w:cs="Times New Roman"/>
          <w:sz w:val="24"/>
          <w:szCs w:val="24"/>
          <w:lang w:eastAsia="ru-RU"/>
        </w:rPr>
        <w:t>:</w:t>
      </w:r>
    </w:p>
    <w:p w:rsidR="00BD7FBE" w:rsidRPr="00743073" w:rsidRDefault="00BD7FBE" w:rsidP="00BD7FBE">
      <w:pPr>
        <w:autoSpaceDE w:val="0"/>
        <w:autoSpaceDN w:val="0"/>
        <w:spacing w:after="0" w:line="240" w:lineRule="auto"/>
        <w:ind w:left="4536"/>
        <w:rPr>
          <w:rFonts w:ascii="Times New Roman" w:eastAsia="Calibri" w:hAnsi="Times New Roman" w:cs="Times New Roman"/>
          <w:sz w:val="24"/>
          <w:szCs w:val="24"/>
          <w:lang w:eastAsia="ru-RU"/>
        </w:rPr>
      </w:pPr>
    </w:p>
    <w:p w:rsidR="00BD7FBE" w:rsidRPr="00743073" w:rsidRDefault="00BD7FBE" w:rsidP="00BD7FBE">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BD7FBE" w:rsidRPr="00743073" w:rsidRDefault="00BD7FBE" w:rsidP="00BD7FBE">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телефон</w:t>
      </w:r>
      <w:r w:rsidRPr="00743073">
        <w:rPr>
          <w:rFonts w:ascii="Times New Roman" w:eastAsia="Calibri" w:hAnsi="Times New Roman" w:cs="Times New Roman"/>
          <w:sz w:val="24"/>
          <w:szCs w:val="24"/>
          <w:lang w:eastAsia="ru-RU"/>
        </w:rPr>
        <w:tab/>
      </w:r>
    </w:p>
    <w:p w:rsidR="00BD7FBE" w:rsidRPr="00743073" w:rsidRDefault="00BD7FBE" w:rsidP="00BD7FBE">
      <w:pPr>
        <w:pBdr>
          <w:top w:val="single" w:sz="4" w:space="1" w:color="auto"/>
        </w:pBdr>
        <w:autoSpaceDE w:val="0"/>
        <w:autoSpaceDN w:val="0"/>
        <w:spacing w:after="0" w:line="240" w:lineRule="auto"/>
        <w:ind w:left="5529"/>
        <w:rPr>
          <w:rFonts w:ascii="Times New Roman" w:eastAsia="Calibri" w:hAnsi="Times New Roman" w:cs="Times New Roman"/>
          <w:sz w:val="24"/>
          <w:szCs w:val="24"/>
          <w:lang w:eastAsia="ru-RU"/>
        </w:rPr>
      </w:pPr>
    </w:p>
    <w:p w:rsidR="00BD7FBE" w:rsidRPr="00743073" w:rsidRDefault="00BD7FBE" w:rsidP="00BD7FBE">
      <w:pPr>
        <w:pBdr>
          <w:top w:val="single" w:sz="4" w:space="1" w:color="auto"/>
        </w:pBdr>
        <w:autoSpaceDE w:val="0"/>
        <w:autoSpaceDN w:val="0"/>
        <w:spacing w:after="0" w:line="240" w:lineRule="auto"/>
        <w:ind w:left="5529"/>
        <w:rPr>
          <w:rFonts w:ascii="Times New Roman" w:eastAsia="Calibri" w:hAnsi="Times New Roman" w:cs="Times New Roman"/>
          <w:sz w:val="24"/>
          <w:szCs w:val="24"/>
          <w:lang w:eastAsia="ru-RU"/>
        </w:rPr>
      </w:pPr>
    </w:p>
    <w:p w:rsidR="00BD7FBE" w:rsidRPr="00743073" w:rsidRDefault="00BD7FBE" w:rsidP="00BD7FBE">
      <w:pPr>
        <w:autoSpaceDE w:val="0"/>
        <w:autoSpaceDN w:val="0"/>
        <w:spacing w:after="0" w:line="240" w:lineRule="auto"/>
        <w:jc w:val="center"/>
        <w:rPr>
          <w:rFonts w:ascii="Times New Roman" w:eastAsia="Calibri" w:hAnsi="Times New Roman" w:cs="Times New Roman"/>
          <w:sz w:val="28"/>
          <w:szCs w:val="28"/>
          <w:lang w:eastAsia="ru-RU"/>
        </w:rPr>
      </w:pPr>
      <w:r w:rsidRPr="00743073">
        <w:rPr>
          <w:rFonts w:ascii="Times New Roman" w:eastAsia="Calibri" w:hAnsi="Times New Roman" w:cs="Times New Roman"/>
          <w:sz w:val="28"/>
          <w:szCs w:val="28"/>
          <w:lang w:eastAsia="ru-RU"/>
        </w:rPr>
        <w:t>Заявление</w:t>
      </w:r>
      <w:r w:rsidRPr="00743073">
        <w:rPr>
          <w:rFonts w:ascii="Times New Roman" w:eastAsia="Calibri" w:hAnsi="Times New Roman" w:cs="Times New Roman"/>
          <w:sz w:val="28"/>
          <w:szCs w:val="28"/>
          <w:lang w:eastAsia="ru-RU"/>
        </w:rPr>
        <w:br/>
        <w:t>о предоставлении информации об очередности предоставления жилых помещений по договорам социального найма</w:t>
      </w:r>
    </w:p>
    <w:p w:rsidR="00BD7FBE" w:rsidRPr="00743073" w:rsidRDefault="00BD7FBE" w:rsidP="00BD7FBE">
      <w:pPr>
        <w:spacing w:after="0" w:line="240" w:lineRule="auto"/>
        <w:rPr>
          <w:rFonts w:ascii="Times New Roman" w:eastAsia="Times New Roman" w:hAnsi="Times New Roman" w:cs="Times New Roman"/>
          <w:sz w:val="24"/>
          <w:szCs w:val="24"/>
          <w:lang w:eastAsia="ru-RU"/>
        </w:rPr>
      </w:pPr>
    </w:p>
    <w:p w:rsidR="00BD7FBE" w:rsidRPr="00743073" w:rsidRDefault="00BD7FBE" w:rsidP="00BD7FBE">
      <w:pPr>
        <w:tabs>
          <w:tab w:val="left" w:pos="4253"/>
          <w:tab w:val="left" w:pos="8789"/>
        </w:tabs>
        <w:autoSpaceDE w:val="0"/>
        <w:autoSpaceDN w:val="0"/>
        <w:spacing w:after="0" w:line="240" w:lineRule="auto"/>
        <w:ind w:firstLine="720"/>
        <w:rPr>
          <w:rFonts w:ascii="Times New Roman" w:eastAsia="Calibri" w:hAnsi="Times New Roman" w:cs="Times New Roman"/>
          <w:sz w:val="24"/>
          <w:szCs w:val="24"/>
          <w:lang w:eastAsia="ru-RU"/>
        </w:rPr>
      </w:pPr>
    </w:p>
    <w:p w:rsidR="00BD7FBE" w:rsidRPr="00743073" w:rsidRDefault="00BD7FBE" w:rsidP="00BD7FBE">
      <w:pPr>
        <w:autoSpaceDE w:val="0"/>
        <w:autoSpaceDN w:val="0"/>
        <w:adjustRightInd w:val="0"/>
        <w:spacing w:after="200" w:line="276" w:lineRule="auto"/>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135"/>
        <w:gridCol w:w="3207"/>
        <w:gridCol w:w="2682"/>
      </w:tblGrid>
      <w:tr w:rsidR="00BD7FBE" w:rsidRPr="00743073" w:rsidTr="00BD7FBE">
        <w:tc>
          <w:tcPr>
            <w:tcW w:w="1737" w:type="pct"/>
            <w:vMerge w:val="restar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rPr>
                <w:rFonts w:ascii="Times New Roman" w:eastAsia="Calibri" w:hAnsi="Times New Roman" w:cs="Times New Roman"/>
              </w:rPr>
            </w:pPr>
            <w:r w:rsidRPr="00743073">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BD7FBE" w:rsidRPr="00743073" w:rsidRDefault="00BD7FBE" w:rsidP="00BD7FBE">
            <w:pPr>
              <w:autoSpaceDE w:val="0"/>
              <w:autoSpaceDN w:val="0"/>
              <w:adjustRightInd w:val="0"/>
              <w:spacing w:after="0" w:line="240" w:lineRule="auto"/>
              <w:jc w:val="center"/>
              <w:rPr>
                <w:rFonts w:ascii="Times New Roman" w:eastAsia="Calibri" w:hAnsi="Times New Roman" w:cs="Times New Roman"/>
              </w:rPr>
            </w:pPr>
          </w:p>
        </w:tc>
      </w:tr>
      <w:tr w:rsidR="00BD7FBE" w:rsidRPr="00743073" w:rsidTr="00BD7FBE">
        <w:tc>
          <w:tcPr>
            <w:tcW w:w="1737" w:type="pct"/>
            <w:vMerge/>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rPr>
                <w:rFonts w:ascii="Times New Roman" w:eastAsia="Calibri" w:hAnsi="Times New Roman" w:cs="Times New Roman"/>
              </w:rPr>
            </w:pPr>
          </w:p>
        </w:tc>
      </w:tr>
      <w:tr w:rsidR="00BD7FBE" w:rsidRPr="00743073" w:rsidTr="00BD7FBE">
        <w:tc>
          <w:tcPr>
            <w:tcW w:w="1737" w:type="pct"/>
            <w:vMerge/>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rPr>
                <w:rFonts w:ascii="Times New Roman" w:eastAsia="Calibri" w:hAnsi="Times New Roman" w:cs="Times New Roman"/>
              </w:rPr>
            </w:pPr>
          </w:p>
        </w:tc>
      </w:tr>
    </w:tbl>
    <w:p w:rsidR="00BD7FBE" w:rsidRPr="00743073" w:rsidRDefault="00BD7FBE" w:rsidP="00BD7F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sz w:val="24"/>
          <w:szCs w:val="24"/>
        </w:rPr>
      </w:pPr>
      <w:r w:rsidRPr="00743073">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BD7FBE" w:rsidRPr="00743073" w:rsidRDefault="00BD7FBE" w:rsidP="00BD7FBE">
      <w:pPr>
        <w:autoSpaceDE w:val="0"/>
        <w:autoSpaceDN w:val="0"/>
        <w:adjustRightInd w:val="0"/>
        <w:spacing w:after="200" w:line="276" w:lineRule="auto"/>
        <w:jc w:val="both"/>
        <w:rPr>
          <w:rFonts w:ascii="Times New Roman" w:eastAsia="Calibri" w:hAnsi="Times New Roman" w:cs="Times New Roman"/>
        </w:rPr>
      </w:pPr>
    </w:p>
    <w:p w:rsidR="00BD7FBE" w:rsidRPr="00743073" w:rsidRDefault="00BD7FBE" w:rsidP="00BD7FBE">
      <w:pPr>
        <w:autoSpaceDE w:val="0"/>
        <w:autoSpaceDN w:val="0"/>
        <w:adjustRightInd w:val="0"/>
        <w:spacing w:after="200" w:line="276" w:lineRule="auto"/>
        <w:jc w:val="both"/>
        <w:rPr>
          <w:rFonts w:ascii="Times New Roman" w:eastAsia="Calibri" w:hAnsi="Times New Roman" w:cs="Times New Roman"/>
        </w:rPr>
      </w:pPr>
      <w:r w:rsidRPr="00743073">
        <w:rPr>
          <w:rFonts w:ascii="Times New Roman" w:eastAsia="Calibri" w:hAnsi="Times New Roman" w:cs="Times New Roman"/>
        </w:rPr>
        <w:t>Сведения о заявителе</w:t>
      </w:r>
    </w:p>
    <w:tbl>
      <w:tblPr>
        <w:tblW w:w="4828" w:type="pct"/>
        <w:tblCellMar>
          <w:top w:w="102" w:type="dxa"/>
          <w:left w:w="62" w:type="dxa"/>
          <w:bottom w:w="102" w:type="dxa"/>
          <w:right w:w="62" w:type="dxa"/>
        </w:tblCellMar>
        <w:tblLook w:val="0000" w:firstRow="0" w:lastRow="0" w:firstColumn="0" w:lastColumn="0" w:noHBand="0" w:noVBand="0"/>
      </w:tblPr>
      <w:tblGrid>
        <w:gridCol w:w="3133"/>
        <w:gridCol w:w="3207"/>
        <w:gridCol w:w="2684"/>
      </w:tblGrid>
      <w:tr w:rsidR="00BD7FBE" w:rsidRPr="00743073" w:rsidTr="00BD7FBE">
        <w:trPr>
          <w:trHeight w:val="335"/>
        </w:trPr>
        <w:tc>
          <w:tcPr>
            <w:tcW w:w="1736" w:type="pct"/>
            <w:vMerge w:val="restar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BD7FBE" w:rsidRPr="00743073" w:rsidRDefault="00BD7FBE" w:rsidP="00BD7FBE">
            <w:pPr>
              <w:autoSpaceDE w:val="0"/>
              <w:autoSpaceDN w:val="0"/>
              <w:adjustRightInd w:val="0"/>
              <w:spacing w:after="0" w:line="240" w:lineRule="auto"/>
              <w:jc w:val="center"/>
              <w:rPr>
                <w:rFonts w:ascii="Times New Roman" w:eastAsia="Calibri" w:hAnsi="Times New Roman" w:cs="Times New Roman"/>
              </w:rPr>
            </w:pPr>
          </w:p>
        </w:tc>
      </w:tr>
      <w:tr w:rsidR="00BD7FBE" w:rsidRPr="00743073" w:rsidTr="00BD7FBE">
        <w:tc>
          <w:tcPr>
            <w:tcW w:w="1736" w:type="pct"/>
            <w:vMerge/>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rPr>
                <w:rFonts w:ascii="Times New Roman" w:eastAsia="Calibri" w:hAnsi="Times New Roman" w:cs="Times New Roman"/>
              </w:rPr>
            </w:pPr>
          </w:p>
        </w:tc>
      </w:tr>
      <w:tr w:rsidR="00BD7FBE" w:rsidRPr="00743073" w:rsidTr="00BD7FBE">
        <w:trPr>
          <w:trHeight w:val="299"/>
        </w:trPr>
        <w:tc>
          <w:tcPr>
            <w:tcW w:w="1736" w:type="pct"/>
            <w:vMerge/>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Calibri" w:hAnsi="Times New Roman" w:cs="Times New Roman"/>
              </w:rPr>
            </w:pPr>
            <w:r w:rsidRPr="00743073">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rPr>
                <w:rFonts w:ascii="Times New Roman" w:eastAsia="Calibri" w:hAnsi="Times New Roman" w:cs="Times New Roman"/>
              </w:rPr>
            </w:pPr>
          </w:p>
        </w:tc>
      </w:tr>
    </w:tbl>
    <w:p w:rsidR="00BD7FBE" w:rsidRPr="00743073" w:rsidRDefault="00BD7FBE" w:rsidP="00BD7FBE">
      <w:pPr>
        <w:tabs>
          <w:tab w:val="left" w:pos="4253"/>
          <w:tab w:val="left" w:pos="8789"/>
        </w:tabs>
        <w:autoSpaceDE w:val="0"/>
        <w:autoSpaceDN w:val="0"/>
        <w:spacing w:after="0" w:line="240" w:lineRule="auto"/>
        <w:ind w:firstLine="720"/>
        <w:rPr>
          <w:rFonts w:ascii="Times New Roman" w:eastAsia="Calibri" w:hAnsi="Times New Roman" w:cs="Times New Roman"/>
          <w:lang w:eastAsia="ru-RU"/>
        </w:rPr>
      </w:pPr>
    </w:p>
    <w:p w:rsidR="00BD7FBE" w:rsidRPr="00743073" w:rsidRDefault="00BD7FBE" w:rsidP="00BD7FBE">
      <w:pPr>
        <w:tabs>
          <w:tab w:val="left" w:pos="4253"/>
          <w:tab w:val="left" w:pos="8789"/>
        </w:tabs>
        <w:autoSpaceDE w:val="0"/>
        <w:autoSpaceDN w:val="0"/>
        <w:spacing w:after="0" w:line="240" w:lineRule="auto"/>
        <w:ind w:firstLine="720"/>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BD7FBE" w:rsidRPr="00743073" w:rsidRDefault="00BD7FBE" w:rsidP="00BD7FBE">
      <w:pPr>
        <w:autoSpaceDE w:val="0"/>
        <w:autoSpaceDN w:val="0"/>
        <w:spacing w:after="0" w:line="240" w:lineRule="auto"/>
        <w:ind w:firstLine="720"/>
        <w:jc w:val="both"/>
        <w:rPr>
          <w:rFonts w:ascii="Times New Roman" w:eastAsia="Calibri" w:hAnsi="Times New Roman" w:cs="Times New Roman"/>
          <w:sz w:val="24"/>
          <w:szCs w:val="24"/>
          <w:lang w:eastAsia="ru-RU"/>
        </w:rPr>
      </w:pPr>
    </w:p>
    <w:p w:rsidR="00BD7FBE" w:rsidRPr="00743073" w:rsidRDefault="00BD7FBE" w:rsidP="00BD7FBE">
      <w:pPr>
        <w:autoSpaceDE w:val="0"/>
        <w:autoSpaceDN w:val="0"/>
        <w:spacing w:after="0" w:line="240" w:lineRule="auto"/>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На дату подписания настоящего заявления я и члены моей семьи __________________________________________________________________________________</w:t>
      </w:r>
    </w:p>
    <w:p w:rsidR="00BD7FBE" w:rsidRPr="00743073" w:rsidRDefault="00BD7FBE" w:rsidP="00BD7FBE">
      <w:pPr>
        <w:autoSpaceDE w:val="0"/>
        <w:autoSpaceDN w:val="0"/>
        <w:spacing w:after="0" w:line="240" w:lineRule="auto"/>
        <w:rPr>
          <w:rFonts w:ascii="Times New Roman" w:eastAsia="Calibri" w:hAnsi="Times New Roman" w:cs="Times New Roman"/>
          <w:sz w:val="16"/>
          <w:szCs w:val="16"/>
          <w:lang w:eastAsia="ru-RU"/>
        </w:rPr>
      </w:pPr>
      <w:r w:rsidRPr="00743073">
        <w:rPr>
          <w:rFonts w:ascii="Times New Roman" w:eastAsia="Calibri" w:hAnsi="Times New Roman" w:cs="Times New Roman"/>
          <w:sz w:val="16"/>
          <w:szCs w:val="16"/>
          <w:lang w:eastAsia="ru-RU"/>
        </w:rPr>
        <w:t>(указывается Ф.И.О. того, кто первоначально подавал</w:t>
      </w:r>
      <w:r w:rsidRPr="00743073">
        <w:rPr>
          <w:rFonts w:ascii="Calibri" w:eastAsia="Calibri" w:hAnsi="Calibri" w:cs="Calibri"/>
          <w:sz w:val="16"/>
          <w:szCs w:val="16"/>
        </w:rPr>
        <w:t xml:space="preserve"> </w:t>
      </w:r>
      <w:r w:rsidRPr="00743073">
        <w:rPr>
          <w:rFonts w:ascii="Times New Roman" w:eastAsia="Calibri" w:hAnsi="Times New Roman" w:cs="Times New Roman"/>
          <w:sz w:val="16"/>
          <w:szCs w:val="16"/>
          <w:lang w:eastAsia="ru-RU"/>
        </w:rPr>
        <w:t>заявление о принятии на учет граждан в качестве нуждающихся в жилых помещениях),</w:t>
      </w:r>
    </w:p>
    <w:p w:rsidR="00BD7FBE" w:rsidRPr="00743073" w:rsidRDefault="00BD7FBE" w:rsidP="00BD7FBE">
      <w:pPr>
        <w:autoSpaceDE w:val="0"/>
        <w:autoSpaceDN w:val="0"/>
        <w:spacing w:after="0" w:line="240" w:lineRule="auto"/>
        <w:jc w:val="both"/>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предоставляемых по договорам социального найма   состоим на учете граждан в качестве нуждающихся в жилых помещениях, предоставляемых по договорам социального найма.</w:t>
      </w:r>
    </w:p>
    <w:p w:rsidR="00BD7FBE" w:rsidRPr="00743073" w:rsidRDefault="00BD7FBE" w:rsidP="00BD7FBE">
      <w:pPr>
        <w:spacing w:after="200" w:line="276" w:lineRule="auto"/>
        <w:jc w:val="both"/>
        <w:rPr>
          <w:rFonts w:ascii="Times New Roman" w:eastAsia="Calibri" w:hAnsi="Times New Roman" w:cs="Times New Roman"/>
          <w:sz w:val="24"/>
          <w:szCs w:val="24"/>
        </w:rPr>
      </w:pPr>
    </w:p>
    <w:p w:rsidR="00BD7FBE" w:rsidRPr="00743073" w:rsidRDefault="00BD7FBE" w:rsidP="00BD7FBE">
      <w:pPr>
        <w:widowControl w:val="0"/>
        <w:autoSpaceDE w:val="0"/>
        <w:autoSpaceDN w:val="0"/>
        <w:adjustRightInd w:val="0"/>
        <w:spacing w:after="0" w:line="240" w:lineRule="auto"/>
        <w:ind w:left="709"/>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Результат рассмотрения заявления прошу:</w:t>
      </w:r>
    </w:p>
    <w:p w:rsidR="00BD7FBE" w:rsidRPr="00743073" w:rsidRDefault="00BD7FBE" w:rsidP="00BD7FBE">
      <w:pPr>
        <w:widowControl w:val="0"/>
        <w:autoSpaceDE w:val="0"/>
        <w:autoSpaceDN w:val="0"/>
        <w:adjustRightInd w:val="0"/>
        <w:spacing w:after="0" w:line="240" w:lineRule="auto"/>
        <w:ind w:left="709"/>
        <w:rPr>
          <w:rFonts w:ascii="Times New Roman" w:eastAsia="Calibri" w:hAnsi="Times New Roman" w:cs="Times New Roman"/>
          <w:sz w:val="24"/>
          <w:szCs w:val="24"/>
          <w:lang w:eastAsia="ru-RU"/>
        </w:rPr>
      </w:pPr>
    </w:p>
    <w:tbl>
      <w:tblPr>
        <w:tblStyle w:val="afb"/>
        <w:tblW w:w="0" w:type="auto"/>
        <w:tblInd w:w="250" w:type="dxa"/>
        <w:tblLook w:val="04A0" w:firstRow="1" w:lastRow="0" w:firstColumn="1" w:lastColumn="0" w:noHBand="0" w:noVBand="1"/>
      </w:tblPr>
      <w:tblGrid>
        <w:gridCol w:w="567"/>
        <w:gridCol w:w="7513"/>
      </w:tblGrid>
      <w:tr w:rsidR="00BD7FBE" w:rsidRPr="00743073" w:rsidTr="00BD7FBE">
        <w:tc>
          <w:tcPr>
            <w:tcW w:w="567" w:type="dxa"/>
          </w:tcPr>
          <w:p w:rsidR="00BD7FBE" w:rsidRPr="00743073" w:rsidRDefault="00BD7FBE" w:rsidP="00BD7FBE">
            <w:pPr>
              <w:autoSpaceDE w:val="0"/>
              <w:autoSpaceDN w:val="0"/>
              <w:spacing w:after="200" w:line="276" w:lineRule="auto"/>
              <w:jc w:val="center"/>
              <w:rPr>
                <w:rFonts w:ascii="Times New Roman" w:hAnsi="Times New Roman"/>
              </w:rPr>
            </w:pPr>
          </w:p>
        </w:tc>
        <w:tc>
          <w:tcPr>
            <w:tcW w:w="7513" w:type="dxa"/>
          </w:tcPr>
          <w:p w:rsidR="00BD7FBE" w:rsidRPr="00743073" w:rsidRDefault="00BD7FBE" w:rsidP="00BD7FBE">
            <w:pPr>
              <w:widowControl w:val="0"/>
              <w:autoSpaceDE w:val="0"/>
              <w:autoSpaceDN w:val="0"/>
              <w:adjustRightInd w:val="0"/>
              <w:rPr>
                <w:rFonts w:ascii="Times New Roman" w:hAnsi="Times New Roman"/>
              </w:rPr>
            </w:pPr>
            <w:r w:rsidRPr="00743073">
              <w:rPr>
                <w:rFonts w:ascii="Times New Roman" w:hAnsi="Times New Roman"/>
              </w:rPr>
              <w:t>выдать на руки в ОМСУ/Организации</w:t>
            </w:r>
          </w:p>
        </w:tc>
      </w:tr>
      <w:tr w:rsidR="00BD7FBE" w:rsidRPr="00743073" w:rsidTr="00BD7FBE">
        <w:tc>
          <w:tcPr>
            <w:tcW w:w="567" w:type="dxa"/>
          </w:tcPr>
          <w:p w:rsidR="00BD7FBE" w:rsidRPr="00743073" w:rsidRDefault="00BD7FBE" w:rsidP="00BD7FBE">
            <w:pPr>
              <w:autoSpaceDE w:val="0"/>
              <w:autoSpaceDN w:val="0"/>
              <w:spacing w:after="200" w:line="276" w:lineRule="auto"/>
              <w:jc w:val="center"/>
              <w:rPr>
                <w:rFonts w:ascii="Times New Roman" w:hAnsi="Times New Roman"/>
              </w:rPr>
            </w:pPr>
          </w:p>
        </w:tc>
        <w:tc>
          <w:tcPr>
            <w:tcW w:w="7513" w:type="dxa"/>
          </w:tcPr>
          <w:p w:rsidR="00BD7FBE" w:rsidRPr="00743073" w:rsidRDefault="00BD7FBE" w:rsidP="00BD7FBE">
            <w:pPr>
              <w:widowControl w:val="0"/>
              <w:autoSpaceDE w:val="0"/>
              <w:autoSpaceDN w:val="0"/>
              <w:adjustRightInd w:val="0"/>
              <w:rPr>
                <w:rFonts w:ascii="Times New Roman" w:hAnsi="Times New Roman"/>
              </w:rPr>
            </w:pPr>
            <w:r w:rsidRPr="00743073">
              <w:rPr>
                <w:rFonts w:ascii="Times New Roman" w:hAnsi="Times New Roman"/>
              </w:rPr>
              <w:t>выдать на руки в МФЦ</w:t>
            </w:r>
          </w:p>
        </w:tc>
      </w:tr>
      <w:tr w:rsidR="00BD7FBE" w:rsidRPr="00743073" w:rsidTr="00BD7FBE">
        <w:tc>
          <w:tcPr>
            <w:tcW w:w="567" w:type="dxa"/>
          </w:tcPr>
          <w:p w:rsidR="00BD7FBE" w:rsidRPr="00743073" w:rsidRDefault="00BD7FBE" w:rsidP="00BD7FBE">
            <w:pPr>
              <w:autoSpaceDE w:val="0"/>
              <w:autoSpaceDN w:val="0"/>
              <w:spacing w:after="200" w:line="276" w:lineRule="auto"/>
              <w:jc w:val="center"/>
              <w:rPr>
                <w:rFonts w:ascii="Times New Roman" w:hAnsi="Times New Roman"/>
              </w:rPr>
            </w:pPr>
          </w:p>
        </w:tc>
        <w:tc>
          <w:tcPr>
            <w:tcW w:w="7513" w:type="dxa"/>
          </w:tcPr>
          <w:p w:rsidR="00BD7FBE" w:rsidRPr="00743073" w:rsidRDefault="00BD7FBE" w:rsidP="00BD7FBE">
            <w:pPr>
              <w:widowControl w:val="0"/>
              <w:autoSpaceDE w:val="0"/>
              <w:autoSpaceDN w:val="0"/>
              <w:adjustRightInd w:val="0"/>
              <w:spacing w:after="200" w:line="276" w:lineRule="auto"/>
              <w:rPr>
                <w:rFonts w:ascii="Times New Roman" w:hAnsi="Times New Roman"/>
              </w:rPr>
            </w:pPr>
            <w:r w:rsidRPr="00743073">
              <w:rPr>
                <w:rFonts w:ascii="Times New Roman" w:hAnsi="Times New Roman"/>
              </w:rPr>
              <w:t>направить в электронной форме в личный кабинет на ПГУ ЛО/ЕПГУ</w:t>
            </w:r>
          </w:p>
        </w:tc>
      </w:tr>
      <w:tr w:rsidR="00BD7FBE" w:rsidRPr="00743073" w:rsidTr="00BD7FBE">
        <w:tc>
          <w:tcPr>
            <w:tcW w:w="567" w:type="dxa"/>
          </w:tcPr>
          <w:p w:rsidR="00BD7FBE" w:rsidRPr="00743073" w:rsidRDefault="00BD7FBE" w:rsidP="00BD7FBE">
            <w:pPr>
              <w:autoSpaceDE w:val="0"/>
              <w:autoSpaceDN w:val="0"/>
              <w:spacing w:after="200" w:line="276" w:lineRule="auto"/>
              <w:jc w:val="center"/>
              <w:rPr>
                <w:rFonts w:ascii="Times New Roman" w:hAnsi="Times New Roman"/>
              </w:rPr>
            </w:pPr>
          </w:p>
        </w:tc>
        <w:tc>
          <w:tcPr>
            <w:tcW w:w="7513" w:type="dxa"/>
          </w:tcPr>
          <w:p w:rsidR="00BD7FBE" w:rsidRPr="00743073" w:rsidRDefault="00BD7FBE" w:rsidP="00BD7FBE">
            <w:pPr>
              <w:autoSpaceDE w:val="0"/>
              <w:autoSpaceDN w:val="0"/>
              <w:spacing w:after="200" w:line="276" w:lineRule="auto"/>
              <w:rPr>
                <w:rFonts w:ascii="Times New Roman" w:hAnsi="Times New Roman"/>
              </w:rPr>
            </w:pPr>
            <w:r w:rsidRPr="00743073">
              <w:rPr>
                <w:rFonts w:ascii="Times New Roman" w:hAnsi="Times New Roman"/>
              </w:rPr>
              <w:t>направить по электронной почте: (указать адрес электронной почты)</w:t>
            </w:r>
          </w:p>
        </w:tc>
      </w:tr>
    </w:tbl>
    <w:p w:rsidR="00BD7FBE" w:rsidRPr="00743073" w:rsidRDefault="00BD7FBE" w:rsidP="00BD7FBE">
      <w:pPr>
        <w:autoSpaceDE w:val="0"/>
        <w:autoSpaceDN w:val="0"/>
        <w:spacing w:before="120" w:after="120" w:line="240" w:lineRule="auto"/>
        <w:ind w:firstLine="720"/>
        <w:rPr>
          <w:rFonts w:ascii="Times New Roman" w:eastAsia="Calibri" w:hAnsi="Times New Roman" w:cs="Times New Roman"/>
          <w:lang w:eastAsia="ru-RU"/>
        </w:rPr>
      </w:pPr>
    </w:p>
    <w:p w:rsidR="00BD7FBE" w:rsidRPr="00743073" w:rsidRDefault="00BD7FBE" w:rsidP="00BD7FBE">
      <w:pPr>
        <w:autoSpaceDE w:val="0"/>
        <w:autoSpaceDN w:val="0"/>
        <w:spacing w:before="120" w:after="120" w:line="240" w:lineRule="auto"/>
        <w:ind w:firstLine="720"/>
        <w:rPr>
          <w:rFonts w:ascii="Times New Roman" w:eastAsia="Calibri" w:hAnsi="Times New Roman" w:cs="Times New Roman"/>
          <w:lang w:eastAsia="ru-RU"/>
        </w:rPr>
      </w:pPr>
    </w:p>
    <w:p w:rsidR="00BD7FBE" w:rsidRPr="00743073" w:rsidRDefault="00BD7FBE" w:rsidP="00BD7FBE">
      <w:pPr>
        <w:autoSpaceDE w:val="0"/>
        <w:autoSpaceDN w:val="0"/>
        <w:spacing w:before="120" w:after="120" w:line="240" w:lineRule="auto"/>
        <w:ind w:firstLine="720"/>
        <w:rPr>
          <w:rFonts w:ascii="Times New Roman" w:eastAsia="Calibri" w:hAnsi="Times New Roman" w:cs="Times New Roman"/>
          <w:sz w:val="24"/>
          <w:szCs w:val="24"/>
          <w:lang w:eastAsia="ru-RU"/>
        </w:rPr>
      </w:pPr>
      <w:r w:rsidRPr="00743073">
        <w:rPr>
          <w:rFonts w:ascii="Times New Roman" w:eastAsia="Calibri" w:hAnsi="Times New Roman" w:cs="Times New Roman"/>
          <w:sz w:val="24"/>
          <w:szCs w:val="24"/>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BD7FBE" w:rsidRPr="00743073" w:rsidTr="00BD7FBE">
        <w:tc>
          <w:tcPr>
            <w:tcW w:w="5557" w:type="dxa"/>
            <w:gridSpan w:val="8"/>
            <w:tcBorders>
              <w:top w:val="nil"/>
              <w:left w:val="nil"/>
              <w:bottom w:val="single" w:sz="4" w:space="0" w:color="auto"/>
              <w:right w:val="nil"/>
            </w:tcBorders>
            <w:vAlign w:val="bottom"/>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p>
        </w:tc>
      </w:tr>
      <w:tr w:rsidR="00BD7FBE" w:rsidRPr="00743073" w:rsidTr="00BD7FBE">
        <w:tc>
          <w:tcPr>
            <w:tcW w:w="5557" w:type="dxa"/>
            <w:gridSpan w:val="8"/>
            <w:tcBorders>
              <w:top w:val="nil"/>
              <w:left w:val="nil"/>
              <w:bottom w:val="nil"/>
              <w:right w:val="nil"/>
            </w:tcBorders>
          </w:tcPr>
          <w:p w:rsidR="00BD7FBE" w:rsidRPr="00743073" w:rsidRDefault="00BD7FBE" w:rsidP="00BD7FBE">
            <w:pPr>
              <w:autoSpaceDE w:val="0"/>
              <w:autoSpaceDN w:val="0"/>
              <w:spacing w:after="0" w:line="240" w:lineRule="auto"/>
              <w:jc w:val="center"/>
              <w:rPr>
                <w:rFonts w:ascii="Times New Roman" w:eastAsia="Calibri" w:hAnsi="Times New Roman" w:cs="Times New Roman"/>
                <w:lang w:eastAsia="ru-RU"/>
              </w:rPr>
            </w:pPr>
            <w:r w:rsidRPr="00743073">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BD7FBE" w:rsidRPr="00743073" w:rsidRDefault="00BD7FBE" w:rsidP="00BD7FBE">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BD7FBE" w:rsidRPr="00743073" w:rsidRDefault="00BD7FBE" w:rsidP="00BD7FBE">
            <w:pPr>
              <w:autoSpaceDE w:val="0"/>
              <w:autoSpaceDN w:val="0"/>
              <w:spacing w:after="0" w:line="240" w:lineRule="auto"/>
              <w:jc w:val="center"/>
              <w:rPr>
                <w:rFonts w:ascii="Times New Roman" w:eastAsia="Calibri" w:hAnsi="Times New Roman" w:cs="Times New Roman"/>
                <w:lang w:eastAsia="ru-RU"/>
              </w:rPr>
            </w:pPr>
            <w:r w:rsidRPr="00743073">
              <w:rPr>
                <w:rFonts w:ascii="Times New Roman" w:eastAsia="Calibri" w:hAnsi="Times New Roman" w:cs="Times New Roman"/>
                <w:lang w:eastAsia="ru-RU"/>
              </w:rPr>
              <w:t>(подпись)</w:t>
            </w:r>
          </w:p>
        </w:tc>
      </w:tr>
      <w:tr w:rsidR="00BD7FBE" w:rsidRPr="00743073" w:rsidTr="00BD7FBE">
        <w:trPr>
          <w:gridAfter w:val="3"/>
          <w:wAfter w:w="4111" w:type="dxa"/>
          <w:trHeight w:val="202"/>
        </w:trPr>
        <w:tc>
          <w:tcPr>
            <w:tcW w:w="170" w:type="dxa"/>
            <w:tcBorders>
              <w:top w:val="nil"/>
              <w:left w:val="nil"/>
              <w:bottom w:val="nil"/>
              <w:right w:val="nil"/>
            </w:tcBorders>
            <w:vAlign w:val="bottom"/>
          </w:tcPr>
          <w:p w:rsidR="00BD7FBE" w:rsidRPr="00743073" w:rsidRDefault="00BD7FBE" w:rsidP="00BD7FBE">
            <w:pPr>
              <w:autoSpaceDE w:val="0"/>
              <w:autoSpaceDN w:val="0"/>
              <w:spacing w:before="120" w:after="0" w:line="240" w:lineRule="auto"/>
              <w:rPr>
                <w:rFonts w:ascii="Times New Roman" w:eastAsia="Calibri" w:hAnsi="Times New Roman" w:cs="Times New Roman"/>
                <w:lang w:eastAsia="ru-RU"/>
              </w:rPr>
            </w:pPr>
            <w:r w:rsidRPr="00743073">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BD7FBE" w:rsidRPr="00743073" w:rsidRDefault="00BD7FBE" w:rsidP="00BD7FBE">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r w:rsidRPr="00743073">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BD7FBE" w:rsidRPr="00743073" w:rsidRDefault="00BD7FBE" w:rsidP="00BD7FBE">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BD7FBE" w:rsidRPr="00743073" w:rsidRDefault="00BD7FBE" w:rsidP="00BD7FBE">
            <w:pPr>
              <w:autoSpaceDE w:val="0"/>
              <w:autoSpaceDN w:val="0"/>
              <w:spacing w:after="0" w:line="240" w:lineRule="auto"/>
              <w:jc w:val="right"/>
              <w:rPr>
                <w:rFonts w:ascii="Times New Roman" w:eastAsia="Calibri" w:hAnsi="Times New Roman" w:cs="Times New Roman"/>
                <w:lang w:eastAsia="ru-RU"/>
              </w:rPr>
            </w:pPr>
            <w:r w:rsidRPr="00743073">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BD7FBE" w:rsidRPr="00743073" w:rsidRDefault="00BD7FBE" w:rsidP="00BD7FBE">
            <w:pPr>
              <w:autoSpaceDE w:val="0"/>
              <w:autoSpaceDN w:val="0"/>
              <w:spacing w:after="0" w:line="240" w:lineRule="auto"/>
              <w:rPr>
                <w:rFonts w:ascii="Times New Roman" w:eastAsia="Calibri" w:hAnsi="Times New Roman" w:cs="Times New Roman"/>
                <w:lang w:eastAsia="ru-RU"/>
              </w:rPr>
            </w:pPr>
            <w:r w:rsidRPr="00743073">
              <w:rPr>
                <w:rFonts w:ascii="Times New Roman" w:eastAsia="Calibri" w:hAnsi="Times New Roman" w:cs="Times New Roman"/>
                <w:lang w:eastAsia="ru-RU"/>
              </w:rPr>
              <w:t>года</w:t>
            </w:r>
          </w:p>
        </w:tc>
      </w:tr>
    </w:tbl>
    <w:p w:rsidR="00BD7FBE" w:rsidRPr="00743073" w:rsidRDefault="00BD7FBE" w:rsidP="00BD7FBE">
      <w:pPr>
        <w:autoSpaceDE w:val="0"/>
        <w:autoSpaceDN w:val="0"/>
        <w:spacing w:after="200" w:line="276" w:lineRule="auto"/>
        <w:jc w:val="center"/>
        <w:rPr>
          <w:rFonts w:ascii="Times New Roman" w:eastAsia="Calibri" w:hAnsi="Times New Roman" w:cs="Times New Roman"/>
          <w:lang w:eastAsia="ru-RU"/>
        </w:rPr>
      </w:pPr>
    </w:p>
    <w:p w:rsidR="00BD7FBE" w:rsidRPr="00743073" w:rsidRDefault="00BD7FBE" w:rsidP="00BD7FBE">
      <w:pPr>
        <w:autoSpaceDE w:val="0"/>
        <w:autoSpaceDN w:val="0"/>
        <w:spacing w:after="200" w:line="276" w:lineRule="auto"/>
        <w:jc w:val="center"/>
        <w:rPr>
          <w:rFonts w:ascii="Times New Roman" w:eastAsia="Calibri" w:hAnsi="Times New Roman" w:cs="Times New Roman"/>
          <w:sz w:val="24"/>
          <w:szCs w:val="24"/>
          <w:lang w:eastAsia="ru-RU"/>
        </w:rPr>
      </w:pPr>
    </w:p>
    <w:p w:rsidR="00BD7FBE" w:rsidRPr="00743073" w:rsidRDefault="00BD7FBE" w:rsidP="00BD7FBE">
      <w:pPr>
        <w:spacing w:after="200" w:line="276" w:lineRule="auto"/>
        <w:rPr>
          <w:rFonts w:ascii="Times New Roman" w:eastAsia="Calibri" w:hAnsi="Times New Roman" w:cs="Times New Roman"/>
          <w:sz w:val="24"/>
          <w:szCs w:val="24"/>
          <w:lang w:eastAsia="ru-RU"/>
        </w:rPr>
      </w:pPr>
    </w:p>
    <w:p w:rsidR="00BD7FBE" w:rsidRPr="00743073" w:rsidRDefault="00BD7FBE" w:rsidP="00BD7FBE">
      <w:pPr>
        <w:spacing w:after="200" w:line="276" w:lineRule="auto"/>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p>
    <w:p w:rsidR="00BD7FBE" w:rsidRPr="00743073" w:rsidRDefault="00BD7FBE" w:rsidP="00BD7FBE">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743073">
        <w:rPr>
          <w:rFonts w:ascii="Times New Roman" w:eastAsia="Times New Roman" w:hAnsi="Times New Roman" w:cs="Times New Roman"/>
          <w:bCs/>
          <w:color w:val="000000"/>
          <w:sz w:val="24"/>
          <w:szCs w:val="24"/>
          <w:lang w:eastAsia="ru-RU"/>
        </w:rPr>
        <w:t>Приложение № 3</w:t>
      </w:r>
    </w:p>
    <w:p w:rsidR="00BD7FBE" w:rsidRPr="00743073" w:rsidRDefault="00BD7FBE" w:rsidP="00BD7FBE">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743073">
        <w:rPr>
          <w:rFonts w:ascii="Times New Roman" w:eastAsia="Times New Roman" w:hAnsi="Times New Roman" w:cs="Times New Roman"/>
          <w:color w:val="000000"/>
          <w:sz w:val="24"/>
          <w:szCs w:val="24"/>
          <w:lang w:eastAsia="ru-RU"/>
        </w:rPr>
        <w:t>к административному регламенту</w:t>
      </w:r>
    </w:p>
    <w:p w:rsidR="00BD7FBE" w:rsidRPr="00743073" w:rsidRDefault="00BD7FBE" w:rsidP="00BD7FBE">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743073">
        <w:rPr>
          <w:rFonts w:ascii="Times New Roman" w:eastAsia="Times New Roman" w:hAnsi="Times New Roman" w:cs="Times New Roman"/>
          <w:color w:val="000000"/>
          <w:sz w:val="24"/>
          <w:szCs w:val="24"/>
          <w:lang w:eastAsia="ru-RU"/>
        </w:rPr>
        <w:t>по предоставлению муниципальной услуги</w:t>
      </w:r>
    </w:p>
    <w:p w:rsidR="00BD7FBE" w:rsidRPr="00743073" w:rsidRDefault="00BD7FBE" w:rsidP="00BD7FBE">
      <w:pPr>
        <w:spacing w:after="0" w:line="240" w:lineRule="auto"/>
        <w:jc w:val="center"/>
        <w:rPr>
          <w:rFonts w:ascii="Times New Roman" w:eastAsia="Times New Roman" w:hAnsi="Times New Roman" w:cs="Times New Roman"/>
          <w:b/>
          <w:sz w:val="24"/>
          <w:szCs w:val="24"/>
          <w:lang w:eastAsia="ru-RU"/>
        </w:rPr>
      </w:pPr>
    </w:p>
    <w:p w:rsidR="00BD7FBE" w:rsidRPr="00743073" w:rsidRDefault="00BD7FBE" w:rsidP="00BD7FBE">
      <w:pPr>
        <w:spacing w:after="0" w:line="240" w:lineRule="auto"/>
        <w:jc w:val="right"/>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Форма </w:t>
      </w:r>
    </w:p>
    <w:p w:rsidR="00BD7FBE" w:rsidRPr="00743073" w:rsidRDefault="00BD7FBE" w:rsidP="00BD7FBE">
      <w:pPr>
        <w:spacing w:after="0" w:line="240" w:lineRule="auto"/>
        <w:jc w:val="center"/>
        <w:rPr>
          <w:rFonts w:ascii="Times New Roman" w:eastAsia="Times New Roman" w:hAnsi="Times New Roman" w:cs="Times New Roman"/>
          <w:bCs/>
          <w:sz w:val="24"/>
          <w:szCs w:val="24"/>
          <w:lang w:eastAsia="ru-RU"/>
        </w:rPr>
      </w:pPr>
      <w:r w:rsidRPr="00743073">
        <w:rPr>
          <w:rFonts w:ascii="Times New Roman" w:eastAsia="Times New Roman" w:hAnsi="Times New Roman" w:cs="Times New Roman"/>
          <w:bCs/>
          <w:sz w:val="24"/>
          <w:szCs w:val="24"/>
          <w:lang w:eastAsia="ru-RU"/>
        </w:rPr>
        <w:t>__________________________________________________________________________</w:t>
      </w:r>
    </w:p>
    <w:p w:rsidR="00BD7FBE" w:rsidRPr="00743073" w:rsidRDefault="00BD7FBE" w:rsidP="00BD7FBE">
      <w:pPr>
        <w:spacing w:after="0" w:line="240" w:lineRule="auto"/>
        <w:jc w:val="center"/>
        <w:rPr>
          <w:rFonts w:ascii="Times New Roman" w:eastAsia="Times New Roman" w:hAnsi="Times New Roman" w:cs="Times New Roman"/>
          <w:sz w:val="24"/>
          <w:szCs w:val="24"/>
          <w:lang w:eastAsia="ru-RU"/>
        </w:rPr>
      </w:pPr>
      <w:r w:rsidRPr="00743073">
        <w:rPr>
          <w:rFonts w:ascii="Times New Roman" w:eastAsia="Times New Roman" w:hAnsi="Times New Roman" w:cs="Times New Roman"/>
          <w:bCs/>
          <w:i/>
          <w:iCs/>
          <w:sz w:val="24"/>
          <w:szCs w:val="24"/>
          <w:lang w:eastAsia="ru-RU"/>
        </w:rPr>
        <w:t>Наименование органа местного самоуправления</w:t>
      </w:r>
    </w:p>
    <w:p w:rsidR="00BD7FBE" w:rsidRPr="00743073" w:rsidRDefault="00BD7FBE" w:rsidP="00BD7FBE">
      <w:pPr>
        <w:spacing w:after="0" w:line="240" w:lineRule="auto"/>
        <w:jc w:val="right"/>
        <w:rPr>
          <w:rFonts w:ascii="Times New Roman" w:eastAsia="Times New Roman" w:hAnsi="Times New Roman" w:cs="Times New Roman"/>
          <w:bCs/>
          <w:sz w:val="24"/>
          <w:szCs w:val="24"/>
          <w:lang w:eastAsia="ru-RU"/>
        </w:rPr>
      </w:pP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743073">
        <w:rPr>
          <w:rFonts w:ascii="Times New Roman" w:eastAsia="Times New Roman" w:hAnsi="Times New Roman" w:cs="Times New Roman"/>
          <w:sz w:val="24"/>
          <w:szCs w:val="24"/>
          <w:lang w:eastAsia="ru-RU"/>
        </w:rPr>
        <w:t>Кому _________________________________</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743073">
        <w:rPr>
          <w:rFonts w:ascii="Times New Roman" w:eastAsia="Times New Roman" w:hAnsi="Times New Roman" w:cs="Times New Roman"/>
          <w:sz w:val="24"/>
          <w:szCs w:val="24"/>
          <w:lang w:eastAsia="ru-RU"/>
        </w:rPr>
        <w:t xml:space="preserve">                            (фамилия, имя, отчество)</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743073">
        <w:rPr>
          <w:rFonts w:ascii="Times New Roman" w:eastAsia="Times New Roman" w:hAnsi="Times New Roman" w:cs="Times New Roman"/>
          <w:sz w:val="24"/>
          <w:szCs w:val="24"/>
          <w:lang w:eastAsia="ru-RU"/>
        </w:rPr>
        <w:t>______________________________________</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743073">
        <w:rPr>
          <w:rFonts w:ascii="Times New Roman" w:eastAsia="Times New Roman" w:hAnsi="Times New Roman" w:cs="Times New Roman"/>
          <w:sz w:val="24"/>
          <w:szCs w:val="24"/>
          <w:lang w:eastAsia="ru-RU"/>
        </w:rPr>
        <w:t xml:space="preserve">                                     </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743073">
        <w:rPr>
          <w:rFonts w:ascii="Times New Roman" w:eastAsia="Times New Roman" w:hAnsi="Times New Roman" w:cs="Times New Roman"/>
          <w:sz w:val="24"/>
          <w:szCs w:val="24"/>
          <w:lang w:eastAsia="ru-RU"/>
        </w:rPr>
        <w:t xml:space="preserve"> ______________________________________</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743073">
        <w:rPr>
          <w:rFonts w:ascii="Times New Roman" w:eastAsia="Times New Roman" w:hAnsi="Times New Roman" w:cs="Times New Roman"/>
          <w:sz w:val="24"/>
          <w:szCs w:val="24"/>
          <w:lang w:eastAsia="ru-RU"/>
        </w:rPr>
        <w:t xml:space="preserve">                 (телефон и адрес электронной почты)</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743073">
        <w:rPr>
          <w:rFonts w:ascii="Times New Roman" w:eastAsia="Times New Roman" w:hAnsi="Times New Roman" w:cs="Times New Roman"/>
          <w:bCs/>
          <w:sz w:val="24"/>
          <w:szCs w:val="24"/>
          <w:lang w:eastAsia="ru-RU"/>
        </w:rPr>
        <w:t>РЕШЕНИЕ</w:t>
      </w:r>
    </w:p>
    <w:p w:rsidR="00BD7FBE" w:rsidRPr="00743073" w:rsidRDefault="00BD7FBE" w:rsidP="00BD7FBE">
      <w:pPr>
        <w:spacing w:after="0" w:line="216" w:lineRule="auto"/>
        <w:jc w:val="center"/>
        <w:rPr>
          <w:rFonts w:ascii="Times New Roman" w:eastAsia="Times New Roman" w:hAnsi="Times New Roman" w:cs="Times New Roman"/>
          <w:bCs/>
          <w:sz w:val="24"/>
          <w:szCs w:val="24"/>
          <w:lang w:eastAsia="ru-RU"/>
        </w:rPr>
      </w:pPr>
      <w:r w:rsidRPr="00743073">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услуги </w:t>
      </w:r>
    </w:p>
    <w:p w:rsidR="00BD7FBE" w:rsidRPr="00743073" w:rsidRDefault="00BD7FBE" w:rsidP="00BD7FBE">
      <w:pPr>
        <w:spacing w:after="0" w:line="216" w:lineRule="auto"/>
        <w:jc w:val="center"/>
        <w:rPr>
          <w:rFonts w:ascii="Times New Roman" w:eastAsia="Times New Roman" w:hAnsi="Times New Roman" w:cs="Times New Roman"/>
          <w:bCs/>
          <w:sz w:val="24"/>
          <w:szCs w:val="24"/>
          <w:lang w:eastAsia="ru-RU"/>
        </w:rPr>
      </w:pPr>
      <w:r w:rsidRPr="00743073">
        <w:rPr>
          <w:rFonts w:ascii="Times New Roman" w:eastAsia="Times New Roman" w:hAnsi="Times New Roman" w:cs="Times New Roman"/>
          <w:bCs/>
          <w:sz w:val="24"/>
          <w:szCs w:val="24"/>
          <w:lang w:eastAsia="ru-RU"/>
        </w:rPr>
        <w:t>«</w:t>
      </w:r>
      <w:r w:rsidRPr="00743073">
        <w:rPr>
          <w:rFonts w:ascii="Times New Roman" w:eastAsia="Calibri" w:hAnsi="Times New Roman" w:cs="Times New Roman"/>
          <w:sz w:val="24"/>
          <w:szCs w:val="24"/>
        </w:rPr>
        <w:t>Принятие граждан на учет в качестве нуждающихся в жилых помещениях, предоставляемых по договорам социального найма</w:t>
      </w:r>
      <w:r w:rsidRPr="00743073">
        <w:rPr>
          <w:rFonts w:ascii="Times New Roman" w:eastAsia="Times New Roman" w:hAnsi="Times New Roman" w:cs="Times New Roman"/>
          <w:bCs/>
          <w:sz w:val="24"/>
          <w:szCs w:val="24"/>
          <w:lang w:eastAsia="ru-RU"/>
        </w:rPr>
        <w:t>»</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743073">
        <w:rPr>
          <w:rFonts w:ascii="Times New Roman" w:eastAsia="Times New Roman" w:hAnsi="Times New Roman" w:cs="Times New Roman"/>
          <w:sz w:val="24"/>
          <w:szCs w:val="24"/>
          <w:lang w:eastAsia="ru-RU"/>
        </w:rPr>
        <w:t>Дата _______________</w:t>
      </w:r>
      <w:r w:rsidRPr="00743073">
        <w:rPr>
          <w:rFonts w:ascii="Times New Roman" w:eastAsia="Times New Roman" w:hAnsi="Times New Roman" w:cs="Times New Roman"/>
          <w:sz w:val="24"/>
          <w:szCs w:val="24"/>
          <w:lang w:eastAsia="ru-RU"/>
        </w:rPr>
        <w:tab/>
      </w:r>
      <w:r w:rsidRPr="00743073">
        <w:rPr>
          <w:rFonts w:ascii="Times New Roman" w:eastAsia="Times New Roman" w:hAnsi="Times New Roman" w:cs="Times New Roman"/>
          <w:sz w:val="24"/>
          <w:szCs w:val="24"/>
          <w:lang w:eastAsia="ru-RU"/>
        </w:rPr>
        <w:tab/>
      </w:r>
      <w:r w:rsidRPr="00743073">
        <w:rPr>
          <w:rFonts w:ascii="Times New Roman" w:eastAsia="Times New Roman" w:hAnsi="Times New Roman" w:cs="Times New Roman"/>
          <w:sz w:val="24"/>
          <w:szCs w:val="24"/>
          <w:lang w:eastAsia="ru-RU"/>
        </w:rPr>
        <w:tab/>
      </w:r>
      <w:r w:rsidRPr="00743073">
        <w:rPr>
          <w:rFonts w:ascii="Times New Roman" w:eastAsia="Times New Roman" w:hAnsi="Times New Roman" w:cs="Times New Roman"/>
          <w:sz w:val="24"/>
          <w:szCs w:val="24"/>
          <w:lang w:eastAsia="ru-RU"/>
        </w:rPr>
        <w:tab/>
      </w:r>
      <w:r w:rsidRPr="00743073">
        <w:rPr>
          <w:rFonts w:ascii="Times New Roman" w:eastAsia="Times New Roman" w:hAnsi="Times New Roman" w:cs="Times New Roman"/>
          <w:sz w:val="24"/>
          <w:szCs w:val="24"/>
          <w:lang w:eastAsia="ru-RU"/>
        </w:rPr>
        <w:tab/>
        <w:t xml:space="preserve">        № _____________ </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743073">
        <w:rPr>
          <w:rFonts w:ascii="Times New Roman" w:eastAsia="Times New Roman" w:hAnsi="Times New Roman" w:cs="Times New Roman"/>
          <w:sz w:val="24"/>
          <w:szCs w:val="24"/>
          <w:lang w:eastAsia="ru-RU"/>
        </w:rPr>
        <w:t> </w:t>
      </w:r>
    </w:p>
    <w:p w:rsidR="00BD7FBE" w:rsidRPr="00743073" w:rsidRDefault="00BD7FBE" w:rsidP="00BD7FB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743073">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743073">
        <w:rPr>
          <w:rFonts w:ascii="Times New Roman" w:eastAsia="Times New Roman" w:hAnsi="Times New Roman" w:cs="Times New Roman"/>
          <w:sz w:val="24"/>
          <w:szCs w:val="24"/>
          <w:lang w:eastAsia="ru-RU"/>
        </w:rPr>
        <w:t>с Жилищным кодексом</w:t>
      </w:r>
      <w:r w:rsidRPr="00743073">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BD7FBE" w:rsidRPr="00743073" w:rsidTr="00BD7FBE">
        <w:tc>
          <w:tcPr>
            <w:tcW w:w="1077"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w:t>
            </w:r>
          </w:p>
          <w:p w:rsidR="00BD7FBE" w:rsidRPr="00743073" w:rsidRDefault="00BD7FBE" w:rsidP="00BD7FB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пункта административно</w:t>
            </w:r>
            <w:r w:rsidRPr="00743073">
              <w:rPr>
                <w:rFonts w:ascii="Times New Roman" w:eastAsia="Times New Roman" w:hAnsi="Times New Roman" w:cs="Times New Roman"/>
                <w:sz w:val="24"/>
                <w:szCs w:val="24"/>
                <w:lang w:eastAsia="ru-RU"/>
              </w:rPr>
              <w:lastRenderedPageBreak/>
              <w:t>го регламента</w:t>
            </w:r>
          </w:p>
        </w:tc>
        <w:tc>
          <w:tcPr>
            <w:tcW w:w="4195"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lastRenderedPageBreak/>
              <w:t>Наименование основания для отказа в соответствии с единым стандартом</w:t>
            </w:r>
          </w:p>
        </w:tc>
        <w:tc>
          <w:tcPr>
            <w:tcW w:w="4855"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Разъяснение причин отказа в предоставлении услуги</w:t>
            </w:r>
          </w:p>
        </w:tc>
      </w:tr>
      <w:tr w:rsidR="00BD7FBE" w:rsidRPr="00743073" w:rsidTr="00BD7FBE">
        <w:tc>
          <w:tcPr>
            <w:tcW w:w="1077"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proofErr w:type="gramStart"/>
            <w:r w:rsidRPr="00743073">
              <w:rPr>
                <w:rFonts w:ascii="Times New Roman" w:eastAsia="Times New Roman" w:hAnsi="Times New Roman" w:cs="Times New Roman"/>
                <w:sz w:val="24"/>
                <w:szCs w:val="24"/>
                <w:lang w:eastAsia="ru-RU"/>
              </w:rPr>
              <w:t xml:space="preserve">Заявление </w:t>
            </w:r>
            <w:r w:rsidRPr="00743073">
              <w:rPr>
                <w:rFonts w:ascii="Times New Roman" w:eastAsia="Times New Roman" w:hAnsi="Times New Roman" w:cs="Times New Roman"/>
                <w:color w:val="000000"/>
                <w:sz w:val="24"/>
                <w:szCs w:val="24"/>
                <w:lang w:eastAsia="ru-RU"/>
              </w:rPr>
              <w:t xml:space="preserve"> подано</w:t>
            </w:r>
            <w:proofErr w:type="gramEnd"/>
            <w:r w:rsidRPr="00743073">
              <w:rPr>
                <w:rFonts w:ascii="Times New Roman" w:eastAsia="Times New Roman" w:hAnsi="Times New Roman" w:cs="Times New Roman"/>
                <w:color w:val="000000"/>
                <w:sz w:val="24"/>
                <w:szCs w:val="24"/>
                <w:lang w:eastAsia="ru-RU"/>
              </w:rPr>
              <w:t xml:space="preserve"> в ОМСУ/организацию, в полномочия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bCs/>
                <w:kern w:val="28"/>
                <w:sz w:val="24"/>
                <w:szCs w:val="24"/>
                <w:lang w:eastAsia="ru-RU"/>
              </w:rPr>
              <w:t>Указываются основания такого вывода</w:t>
            </w:r>
          </w:p>
        </w:tc>
      </w:tr>
      <w:tr w:rsidR="00BD7FBE" w:rsidRPr="00743073" w:rsidTr="00BD7FBE">
        <w:tc>
          <w:tcPr>
            <w:tcW w:w="1077"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bCs/>
                <w:kern w:val="28"/>
                <w:sz w:val="24"/>
                <w:szCs w:val="24"/>
                <w:lang w:eastAsia="ru-RU"/>
              </w:rPr>
              <w:t>Указываются основания такого вывода</w:t>
            </w:r>
          </w:p>
        </w:tc>
      </w:tr>
      <w:tr w:rsidR="00BD7FBE" w:rsidRPr="00743073" w:rsidTr="00BD7FBE">
        <w:tc>
          <w:tcPr>
            <w:tcW w:w="1077"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855"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bCs/>
                <w:kern w:val="28"/>
                <w:sz w:val="24"/>
                <w:szCs w:val="24"/>
                <w:lang w:eastAsia="ru-RU"/>
              </w:rPr>
              <w:t>Указывается исчерпывающий перечень документов, непредставленных заявителем</w:t>
            </w:r>
          </w:p>
        </w:tc>
      </w:tr>
      <w:tr w:rsidR="00BD7FBE" w:rsidRPr="00743073" w:rsidTr="00BD7FBE">
        <w:tc>
          <w:tcPr>
            <w:tcW w:w="1077"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743073">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BD7FBE" w:rsidRPr="00743073" w:rsidTr="00BD7FBE">
        <w:tc>
          <w:tcPr>
            <w:tcW w:w="1077"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bCs/>
                <w:kern w:val="28"/>
                <w:sz w:val="24"/>
                <w:szCs w:val="24"/>
                <w:lang w:eastAsia="ru-RU"/>
              </w:rPr>
              <w:t>Указываются основания такого вывода</w:t>
            </w:r>
          </w:p>
        </w:tc>
      </w:tr>
      <w:tr w:rsidR="00BD7FBE" w:rsidRPr="00743073" w:rsidTr="00BD7FBE">
        <w:tc>
          <w:tcPr>
            <w:tcW w:w="1077"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743073">
              <w:rPr>
                <w:rFonts w:ascii="Times New Roman" w:eastAsia="Calibri"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BD7FBE" w:rsidRPr="00743073" w:rsidRDefault="00BD7FBE" w:rsidP="00BD7FBE">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743073">
              <w:rPr>
                <w:rFonts w:ascii="Times New Roman" w:eastAsia="Times New Roman" w:hAnsi="Times New Roman" w:cs="Times New Roman"/>
                <w:bCs/>
                <w:kern w:val="28"/>
                <w:sz w:val="24"/>
                <w:szCs w:val="24"/>
                <w:lang w:eastAsia="ru-RU"/>
              </w:rPr>
              <w:t>Указываются основания такого вывода</w:t>
            </w:r>
          </w:p>
        </w:tc>
      </w:tr>
    </w:tbl>
    <w:p w:rsidR="00BD7FBE" w:rsidRPr="00743073" w:rsidRDefault="00BD7FBE" w:rsidP="00BD7FBE">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BD7FBE" w:rsidRPr="00743073" w:rsidRDefault="00BD7FBE" w:rsidP="00BD7FBE">
      <w:pPr>
        <w:spacing w:after="0" w:line="240" w:lineRule="auto"/>
        <w:ind w:firstLine="709"/>
        <w:jc w:val="both"/>
        <w:rPr>
          <w:rFonts w:ascii="Times New Roman" w:eastAsia="Calibri" w:hAnsi="Times New Roman" w:cs="Times New Roman"/>
          <w:bCs/>
          <w:sz w:val="24"/>
          <w:szCs w:val="24"/>
          <w:lang w:eastAsia="ru-RU"/>
        </w:rPr>
      </w:pPr>
      <w:r w:rsidRPr="00743073">
        <w:rPr>
          <w:rFonts w:ascii="Times New Roman" w:eastAsia="Calibri" w:hAnsi="Times New Roman" w:cs="Times New Roman"/>
          <w:bCs/>
          <w:sz w:val="24"/>
          <w:szCs w:val="24"/>
          <w:lang w:eastAsia="ru-RU"/>
        </w:rPr>
        <w:t>Вы вправе повторно обратиться в ОМСУ/Организацию с заявлением о предоставлении услуги после устранения указанных нарушений.</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743073">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ОМСУ/Организацию, а также в судебном порядке.</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743073">
        <w:rPr>
          <w:rFonts w:ascii="Times New Roman" w:eastAsia="Times New Roman" w:hAnsi="Times New Roman" w:cs="Times New Roman"/>
          <w:sz w:val="24"/>
          <w:szCs w:val="24"/>
          <w:lang w:eastAsia="ru-RU"/>
        </w:rPr>
        <w:t>____________________________________  ___________            ________________________</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743073">
        <w:rPr>
          <w:rFonts w:ascii="Times New Roman" w:eastAsia="Times New Roman" w:hAnsi="Times New Roman" w:cs="Times New Roman"/>
          <w:sz w:val="24"/>
          <w:szCs w:val="24"/>
          <w:lang w:eastAsia="ru-RU"/>
        </w:rPr>
        <w:t xml:space="preserve">(должность                                                      </w:t>
      </w:r>
      <w:proofErr w:type="gramStart"/>
      <w:r w:rsidRPr="00743073">
        <w:rPr>
          <w:rFonts w:ascii="Times New Roman" w:eastAsia="Times New Roman" w:hAnsi="Times New Roman" w:cs="Times New Roman"/>
          <w:sz w:val="24"/>
          <w:szCs w:val="24"/>
          <w:lang w:eastAsia="ru-RU"/>
        </w:rPr>
        <w:t xml:space="preserve">   (</w:t>
      </w:r>
      <w:proofErr w:type="gramEnd"/>
      <w:r w:rsidRPr="00743073">
        <w:rPr>
          <w:rFonts w:ascii="Times New Roman" w:eastAsia="Times New Roman" w:hAnsi="Times New Roman" w:cs="Times New Roman"/>
          <w:sz w:val="24"/>
          <w:szCs w:val="24"/>
          <w:lang w:eastAsia="ru-RU"/>
        </w:rPr>
        <w:t>подпись)                    (расшифровка подписи)</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сотрудника органа МСУ/</w:t>
      </w:r>
      <w:proofErr w:type="spellStart"/>
      <w:r w:rsidRPr="00743073">
        <w:rPr>
          <w:rFonts w:ascii="Times New Roman" w:eastAsia="Times New Roman" w:hAnsi="Times New Roman" w:cs="Times New Roman"/>
          <w:sz w:val="24"/>
          <w:szCs w:val="24"/>
          <w:lang w:eastAsia="ru-RU"/>
        </w:rPr>
        <w:t>Организациии</w:t>
      </w:r>
      <w:proofErr w:type="spellEnd"/>
      <w:r w:rsidRPr="00743073">
        <w:rPr>
          <w:rFonts w:ascii="Times New Roman" w:eastAsia="Times New Roman" w:hAnsi="Times New Roman" w:cs="Times New Roman"/>
          <w:sz w:val="24"/>
          <w:szCs w:val="24"/>
          <w:lang w:eastAsia="ru-RU"/>
        </w:rPr>
        <w:t xml:space="preserve">, </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743073">
        <w:rPr>
          <w:rFonts w:ascii="Times New Roman" w:eastAsia="Times New Roman" w:hAnsi="Times New Roman" w:cs="Times New Roman"/>
          <w:sz w:val="24"/>
          <w:szCs w:val="24"/>
          <w:lang w:eastAsia="ru-RU"/>
        </w:rPr>
        <w:t>принявшего решение)</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743073">
        <w:rPr>
          <w:rFonts w:ascii="Times New Roman" w:eastAsia="Times New Roman" w:hAnsi="Times New Roman" w:cs="Times New Roman"/>
          <w:sz w:val="24"/>
          <w:szCs w:val="24"/>
          <w:lang w:eastAsia="ru-RU"/>
        </w:rPr>
        <w:t> </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743073">
        <w:rPr>
          <w:rFonts w:ascii="Times New Roman" w:eastAsia="Times New Roman" w:hAnsi="Times New Roman" w:cs="Times New Roman"/>
          <w:sz w:val="24"/>
          <w:szCs w:val="24"/>
          <w:lang w:eastAsia="ru-RU"/>
        </w:rPr>
        <w:t>«__»  _______________ 20__ г.</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743073">
        <w:rPr>
          <w:rFonts w:ascii="Times New Roman" w:eastAsia="Times New Roman" w:hAnsi="Times New Roman" w:cs="Times New Roman"/>
          <w:sz w:val="24"/>
          <w:szCs w:val="24"/>
          <w:lang w:eastAsia="ru-RU"/>
        </w:rPr>
        <w:lastRenderedPageBreak/>
        <w:t> </w:t>
      </w:r>
    </w:p>
    <w:p w:rsidR="00BD7FBE" w:rsidRPr="00743073" w:rsidRDefault="00BD7FBE" w:rsidP="00BD7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743073">
        <w:rPr>
          <w:rFonts w:ascii="Times New Roman" w:eastAsia="Times New Roman" w:hAnsi="Times New Roman" w:cs="Times New Roman"/>
          <w:sz w:val="24"/>
          <w:szCs w:val="24"/>
          <w:lang w:eastAsia="ru-RU"/>
        </w:rPr>
        <w:t>М.П.</w:t>
      </w:r>
    </w:p>
    <w:p w:rsidR="00BD7FBE" w:rsidRPr="00743073" w:rsidRDefault="00BD7FBE" w:rsidP="00BD7FBE">
      <w:pPr>
        <w:spacing w:after="200" w:line="276" w:lineRule="auto"/>
        <w:ind w:left="57"/>
        <w:jc w:val="right"/>
        <w:rPr>
          <w:rFonts w:ascii="Times New Roman" w:eastAsia="Calibri" w:hAnsi="Times New Roman" w:cs="Times New Roman"/>
          <w:sz w:val="24"/>
          <w:szCs w:val="24"/>
        </w:rPr>
      </w:pPr>
    </w:p>
    <w:p w:rsidR="00BD7FBE" w:rsidRPr="00743073" w:rsidRDefault="00BD7FBE" w:rsidP="00BD7FBE">
      <w:pPr>
        <w:spacing w:after="200" w:line="276" w:lineRule="auto"/>
        <w:ind w:left="57"/>
        <w:jc w:val="right"/>
        <w:rPr>
          <w:rFonts w:ascii="Times New Roman" w:eastAsia="Calibri" w:hAnsi="Times New Roman" w:cs="Times New Roman"/>
          <w:sz w:val="24"/>
          <w:szCs w:val="24"/>
        </w:rPr>
      </w:pPr>
    </w:p>
    <w:p w:rsidR="00BD7FBE" w:rsidRPr="00743073" w:rsidRDefault="00BD7FBE" w:rsidP="00BD7FBE">
      <w:pPr>
        <w:spacing w:after="200" w:line="276" w:lineRule="auto"/>
        <w:ind w:left="57"/>
        <w:jc w:val="right"/>
        <w:rPr>
          <w:rFonts w:ascii="Times New Roman" w:eastAsia="Calibri" w:hAnsi="Times New Roman" w:cs="Times New Roman"/>
          <w:sz w:val="24"/>
          <w:szCs w:val="24"/>
        </w:rPr>
      </w:pPr>
    </w:p>
    <w:p w:rsidR="00BD7FBE" w:rsidRPr="00743073" w:rsidRDefault="00BD7FBE" w:rsidP="00BD7FBE">
      <w:pPr>
        <w:spacing w:after="200" w:line="276" w:lineRule="auto"/>
        <w:ind w:left="57"/>
        <w:jc w:val="right"/>
        <w:rPr>
          <w:rFonts w:ascii="Times New Roman" w:eastAsia="Calibri" w:hAnsi="Times New Roman" w:cs="Times New Roman"/>
          <w:sz w:val="24"/>
          <w:szCs w:val="24"/>
        </w:rPr>
      </w:pPr>
    </w:p>
    <w:p w:rsidR="00BD7FBE" w:rsidRPr="00743073" w:rsidRDefault="00BD7FBE" w:rsidP="00BD7FBE">
      <w:pPr>
        <w:spacing w:after="200" w:line="276" w:lineRule="auto"/>
        <w:ind w:left="57"/>
        <w:jc w:val="right"/>
        <w:rPr>
          <w:rFonts w:ascii="Times New Roman" w:eastAsia="Calibri" w:hAnsi="Times New Roman" w:cs="Times New Roman"/>
          <w:sz w:val="24"/>
          <w:szCs w:val="24"/>
        </w:rPr>
      </w:pPr>
    </w:p>
    <w:p w:rsidR="00BD7FBE" w:rsidRPr="00743073" w:rsidRDefault="00BD7FBE" w:rsidP="00BD7FBE">
      <w:pPr>
        <w:spacing w:after="200" w:line="276" w:lineRule="auto"/>
        <w:ind w:left="57"/>
        <w:jc w:val="right"/>
        <w:rPr>
          <w:rFonts w:ascii="Times New Roman" w:eastAsia="Calibri" w:hAnsi="Times New Roman" w:cs="Times New Roman"/>
          <w:sz w:val="24"/>
          <w:szCs w:val="24"/>
        </w:rPr>
      </w:pPr>
    </w:p>
    <w:p w:rsidR="00BD7FBE" w:rsidRPr="00743073" w:rsidRDefault="00BD7FBE" w:rsidP="00BD7FBE">
      <w:pPr>
        <w:spacing w:after="200" w:line="276" w:lineRule="auto"/>
        <w:ind w:left="57"/>
        <w:jc w:val="right"/>
        <w:rPr>
          <w:rFonts w:ascii="Times New Roman" w:eastAsia="Calibri" w:hAnsi="Times New Roman" w:cs="Times New Roman"/>
          <w:sz w:val="24"/>
          <w:szCs w:val="24"/>
        </w:rPr>
      </w:pPr>
    </w:p>
    <w:p w:rsidR="00BD7FBE" w:rsidRPr="00743073" w:rsidRDefault="00BD7FBE" w:rsidP="00BD7FBE">
      <w:pPr>
        <w:spacing w:after="200" w:line="276" w:lineRule="auto"/>
        <w:ind w:left="57"/>
        <w:jc w:val="right"/>
        <w:rPr>
          <w:rFonts w:ascii="Times New Roman" w:eastAsia="Calibri" w:hAnsi="Times New Roman" w:cs="Times New Roman"/>
          <w:sz w:val="24"/>
          <w:szCs w:val="24"/>
        </w:rPr>
      </w:pPr>
    </w:p>
    <w:p w:rsidR="00BD7FBE" w:rsidRPr="00743073" w:rsidRDefault="00BD7FBE" w:rsidP="00BD7FBE">
      <w:pPr>
        <w:spacing w:after="200" w:line="276" w:lineRule="auto"/>
        <w:ind w:left="57"/>
        <w:jc w:val="right"/>
        <w:rPr>
          <w:rFonts w:ascii="Times New Roman" w:eastAsia="Calibri" w:hAnsi="Times New Roman" w:cs="Times New Roman"/>
          <w:sz w:val="24"/>
          <w:szCs w:val="24"/>
        </w:rPr>
      </w:pPr>
    </w:p>
    <w:p w:rsidR="00BD7FBE" w:rsidRPr="00743073" w:rsidRDefault="00BD7FBE" w:rsidP="00BD7FBE">
      <w:pPr>
        <w:spacing w:after="200" w:line="276" w:lineRule="auto"/>
        <w:ind w:left="57"/>
        <w:jc w:val="right"/>
        <w:rPr>
          <w:rFonts w:ascii="Times New Roman" w:eastAsia="Calibri" w:hAnsi="Times New Roman" w:cs="Times New Roman"/>
          <w:sz w:val="24"/>
          <w:szCs w:val="24"/>
        </w:rPr>
      </w:pPr>
    </w:p>
    <w:p w:rsidR="00BD7FBE" w:rsidRPr="00743073" w:rsidRDefault="00BD7FBE" w:rsidP="00BD7FBE">
      <w:pPr>
        <w:spacing w:after="200" w:line="276" w:lineRule="auto"/>
        <w:ind w:left="57"/>
        <w:jc w:val="right"/>
        <w:rPr>
          <w:rFonts w:ascii="Times New Roman" w:eastAsia="Calibri" w:hAnsi="Times New Roman" w:cs="Times New Roman"/>
          <w:sz w:val="24"/>
          <w:szCs w:val="24"/>
        </w:rPr>
      </w:pPr>
      <w:r w:rsidRPr="00743073">
        <w:rPr>
          <w:rFonts w:ascii="Times New Roman" w:eastAsia="Calibri" w:hAnsi="Times New Roman" w:cs="Times New Roman"/>
          <w:sz w:val="24"/>
          <w:szCs w:val="24"/>
        </w:rPr>
        <w:t>Приложение 4.1</w:t>
      </w:r>
    </w:p>
    <w:p w:rsidR="00BD7FBE" w:rsidRPr="00743073" w:rsidRDefault="00BD7FBE" w:rsidP="00BD7FBE">
      <w:pPr>
        <w:tabs>
          <w:tab w:val="left" w:pos="6136"/>
        </w:tabs>
        <w:spacing w:after="200" w:line="276" w:lineRule="auto"/>
        <w:jc w:val="right"/>
        <w:rPr>
          <w:rFonts w:ascii="Times New Roman" w:eastAsia="Calibri" w:hAnsi="Times New Roman" w:cs="Times New Roman"/>
        </w:rPr>
      </w:pPr>
      <w:r w:rsidRPr="00743073">
        <w:rPr>
          <w:rFonts w:ascii="Times New Roman" w:eastAsia="Calibri" w:hAnsi="Times New Roman" w:cs="Times New Roman"/>
        </w:rPr>
        <w:t>к административному регламенту</w:t>
      </w:r>
    </w:p>
    <w:p w:rsidR="00BD7FBE" w:rsidRPr="00743073" w:rsidRDefault="00BD7FBE" w:rsidP="00BD7FBE">
      <w:pPr>
        <w:spacing w:after="200" w:line="276" w:lineRule="auto"/>
        <w:rPr>
          <w:rFonts w:ascii="Times New Roman" w:eastAsia="Calibri" w:hAnsi="Times New Roman" w:cs="Times New Roman"/>
          <w:iCs/>
          <w:sz w:val="18"/>
          <w:szCs w:val="18"/>
        </w:rPr>
      </w:pPr>
    </w:p>
    <w:p w:rsidR="00BD7FBE" w:rsidRPr="00743073" w:rsidRDefault="00BD7FBE" w:rsidP="00BD7FBE">
      <w:pPr>
        <w:keepNext/>
        <w:spacing w:after="0" w:line="240" w:lineRule="auto"/>
        <w:jc w:val="center"/>
        <w:outlineLvl w:val="2"/>
        <w:rPr>
          <w:rFonts w:ascii="Times New Roman" w:eastAsia="Times New Roman" w:hAnsi="Times New Roman" w:cs="Times New Roman"/>
          <w:bCs/>
          <w:caps/>
          <w:spacing w:val="20"/>
          <w:sz w:val="20"/>
          <w:szCs w:val="20"/>
          <w:lang w:eastAsia="ru-RU"/>
        </w:rPr>
      </w:pPr>
      <w:r w:rsidRPr="00743073">
        <w:rPr>
          <w:rFonts w:ascii="Times New Roman" w:eastAsia="Times New Roman" w:hAnsi="Times New Roman" w:cs="Times New Roman"/>
          <w:bCs/>
          <w:caps/>
          <w:spacing w:val="20"/>
          <w:sz w:val="20"/>
          <w:szCs w:val="20"/>
          <w:lang w:eastAsia="ru-RU"/>
        </w:rPr>
        <w:t xml:space="preserve"> (наименование ОМСУ)</w:t>
      </w:r>
    </w:p>
    <w:p w:rsidR="00BD7FBE" w:rsidRPr="00743073" w:rsidRDefault="00BD7FBE" w:rsidP="00BD7FBE">
      <w:pPr>
        <w:keepNext/>
        <w:spacing w:after="0" w:line="240" w:lineRule="auto"/>
        <w:jc w:val="center"/>
        <w:outlineLvl w:val="2"/>
        <w:rPr>
          <w:rFonts w:ascii="Times New Roman" w:eastAsia="Times New Roman" w:hAnsi="Times New Roman" w:cs="Times New Roman"/>
          <w:bCs/>
          <w:caps/>
          <w:spacing w:val="20"/>
          <w:sz w:val="20"/>
          <w:szCs w:val="20"/>
          <w:lang w:eastAsia="ru-RU"/>
        </w:rPr>
      </w:pPr>
    </w:p>
    <w:p w:rsidR="00BD7FBE" w:rsidRPr="00743073" w:rsidRDefault="00BD7FBE" w:rsidP="00BD7FBE">
      <w:pPr>
        <w:spacing w:after="200" w:line="276" w:lineRule="auto"/>
        <w:rPr>
          <w:rFonts w:ascii="Times New Roman" w:eastAsia="Calibri" w:hAnsi="Times New Roman" w:cs="Times New Roman"/>
          <w:sz w:val="20"/>
          <w:szCs w:val="20"/>
        </w:rPr>
      </w:pPr>
    </w:p>
    <w:p w:rsidR="00BD7FBE" w:rsidRPr="00743073" w:rsidRDefault="00BD7FBE" w:rsidP="00BD7FBE">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743073">
        <w:rPr>
          <w:rFonts w:ascii="Times New Roman" w:eastAsia="Times New Roman" w:hAnsi="Times New Roman" w:cs="Times New Roman"/>
          <w:caps/>
          <w:spacing w:val="20"/>
          <w:sz w:val="20"/>
          <w:szCs w:val="20"/>
          <w:lang w:eastAsia="x-none"/>
        </w:rPr>
        <w:t>РАСПОРЯЖЕНИЕ/постановление</w:t>
      </w:r>
    </w:p>
    <w:p w:rsidR="00BD7FBE" w:rsidRPr="00743073" w:rsidRDefault="00BD7FBE" w:rsidP="00BD7FBE">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743073">
        <w:rPr>
          <w:rFonts w:ascii="Times New Roman" w:eastAsia="Times New Roman" w:hAnsi="Times New Roman" w:cs="Times New Roman"/>
          <w:caps/>
          <w:spacing w:val="20"/>
          <w:sz w:val="20"/>
          <w:szCs w:val="20"/>
          <w:lang w:eastAsia="x-none"/>
        </w:rPr>
        <w:t xml:space="preserve">(форма определяется самостоятельно)  </w:t>
      </w:r>
    </w:p>
    <w:p w:rsidR="00BD7FBE" w:rsidRPr="00743073" w:rsidRDefault="00BD7FBE" w:rsidP="00BD7FBE">
      <w:pPr>
        <w:keepNext/>
        <w:spacing w:after="0" w:line="240" w:lineRule="auto"/>
        <w:jc w:val="center"/>
        <w:outlineLvl w:val="2"/>
        <w:rPr>
          <w:rFonts w:ascii="Times New Roman" w:eastAsia="Times New Roman" w:hAnsi="Times New Roman" w:cs="Times New Roman"/>
          <w:caps/>
          <w:spacing w:val="20"/>
          <w:sz w:val="20"/>
          <w:szCs w:val="20"/>
          <w:lang w:eastAsia="x-none"/>
        </w:rPr>
      </w:pPr>
    </w:p>
    <w:p w:rsidR="00BD7FBE" w:rsidRPr="00743073" w:rsidRDefault="00BD7FBE" w:rsidP="00BD7FBE">
      <w:pPr>
        <w:autoSpaceDE w:val="0"/>
        <w:autoSpaceDN w:val="0"/>
        <w:adjustRightInd w:val="0"/>
        <w:spacing w:after="0" w:line="240" w:lineRule="auto"/>
        <w:jc w:val="center"/>
        <w:rPr>
          <w:rFonts w:ascii="Times New Roman" w:eastAsia="Calibri" w:hAnsi="Times New Roman" w:cs="Times New Roman"/>
          <w:bCs/>
          <w:sz w:val="20"/>
          <w:szCs w:val="20"/>
          <w:lang w:eastAsia="x-none"/>
        </w:rPr>
      </w:pPr>
      <w:r w:rsidRPr="00743073">
        <w:rPr>
          <w:rFonts w:ascii="Times New Roman" w:eastAsia="Calibri" w:hAnsi="Times New Roman" w:cs="Times New Roman"/>
          <w:bCs/>
          <w:sz w:val="20"/>
          <w:szCs w:val="20"/>
          <w:lang w:eastAsia="x-none"/>
        </w:rPr>
        <w:t>___________ (</w:t>
      </w:r>
      <w:proofErr w:type="gramStart"/>
      <w:r w:rsidRPr="00743073">
        <w:rPr>
          <w:rFonts w:ascii="Times New Roman" w:eastAsia="Calibri" w:hAnsi="Times New Roman" w:cs="Times New Roman"/>
          <w:bCs/>
          <w:sz w:val="20"/>
          <w:szCs w:val="20"/>
          <w:lang w:eastAsia="x-none"/>
        </w:rPr>
        <w:t xml:space="preserve">дата)   </w:t>
      </w:r>
      <w:proofErr w:type="gramEnd"/>
      <w:r w:rsidRPr="00743073">
        <w:rPr>
          <w:rFonts w:ascii="Times New Roman" w:eastAsia="Calibri" w:hAnsi="Times New Roman" w:cs="Times New Roman"/>
          <w:bCs/>
          <w:sz w:val="20"/>
          <w:szCs w:val="20"/>
          <w:lang w:eastAsia="x-none"/>
        </w:rPr>
        <w:t xml:space="preserve">                                                </w:t>
      </w:r>
      <w:r w:rsidRPr="00743073">
        <w:rPr>
          <w:rFonts w:ascii="Times New Roman" w:eastAsia="Calibri" w:hAnsi="Times New Roman" w:cs="Times New Roman"/>
          <w:sz w:val="20"/>
          <w:szCs w:val="20"/>
          <w:lang w:eastAsia="x-none"/>
        </w:rPr>
        <w:t xml:space="preserve"> </w:t>
      </w:r>
      <w:r w:rsidRPr="00743073">
        <w:rPr>
          <w:rFonts w:ascii="Times New Roman" w:eastAsia="Calibri" w:hAnsi="Times New Roman" w:cs="Times New Roman"/>
          <w:bCs/>
          <w:sz w:val="20"/>
          <w:szCs w:val="20"/>
          <w:lang w:eastAsia="x-none"/>
        </w:rPr>
        <w:t xml:space="preserve">                                                                </w:t>
      </w:r>
      <w:r w:rsidRPr="00743073">
        <w:rPr>
          <w:rFonts w:ascii="Times New Roman" w:eastAsia="Calibri" w:hAnsi="Times New Roman" w:cs="Times New Roman"/>
          <w:sz w:val="20"/>
          <w:szCs w:val="20"/>
          <w:lang w:eastAsia="x-none"/>
        </w:rPr>
        <w:t xml:space="preserve"> №          </w:t>
      </w:r>
    </w:p>
    <w:p w:rsidR="00BD7FBE" w:rsidRPr="00743073" w:rsidRDefault="00BD7FBE" w:rsidP="00BD7FB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BD7FBE" w:rsidRPr="00743073" w:rsidRDefault="00BD7FBE" w:rsidP="00BD7FB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BD7FBE" w:rsidRPr="00743073" w:rsidRDefault="00BD7FBE" w:rsidP="00BD7FBE">
      <w:pPr>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О признании гр. __________ и её (сына, дочери, </w:t>
      </w:r>
    </w:p>
    <w:p w:rsidR="00BD7FBE" w:rsidRPr="00743073" w:rsidRDefault="00BD7FBE" w:rsidP="00BD7FBE">
      <w:pPr>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супруга (-и) ______ гр. _________ малоимущими, </w:t>
      </w:r>
    </w:p>
    <w:p w:rsidR="00BD7FBE" w:rsidRPr="00743073" w:rsidRDefault="00BD7FBE" w:rsidP="00BD7FBE">
      <w:pPr>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нуждающимися в жилых помещениях, предоставляемых </w:t>
      </w:r>
    </w:p>
    <w:p w:rsidR="00BD7FBE" w:rsidRPr="00743073" w:rsidRDefault="00BD7FBE" w:rsidP="00BD7FBE">
      <w:pPr>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по договорам социального найма, и принятии </w:t>
      </w:r>
    </w:p>
    <w:p w:rsidR="00BD7FBE" w:rsidRPr="00743073" w:rsidRDefault="00BD7FBE" w:rsidP="00BD7FBE">
      <w:pPr>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их на учет в качестве нуждающихся в </w:t>
      </w:r>
    </w:p>
    <w:p w:rsidR="00BD7FBE" w:rsidRPr="00743073" w:rsidRDefault="00BD7FBE" w:rsidP="00BD7FBE">
      <w:pPr>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жилых помещениях, предоставляемых </w:t>
      </w:r>
    </w:p>
    <w:p w:rsidR="00BD7FBE" w:rsidRPr="00743073" w:rsidRDefault="00BD7FBE" w:rsidP="00BD7FBE">
      <w:pPr>
        <w:spacing w:after="0" w:line="240" w:lineRule="auto"/>
        <w:rPr>
          <w:rFonts w:ascii="Times New Roman" w:eastAsia="Calibri" w:hAnsi="Times New Roman" w:cs="Times New Roman"/>
          <w:sz w:val="24"/>
          <w:szCs w:val="24"/>
        </w:rPr>
      </w:pPr>
      <w:r w:rsidRPr="00743073">
        <w:rPr>
          <w:rFonts w:ascii="Times New Roman" w:eastAsia="Times New Roman" w:hAnsi="Times New Roman" w:cs="Times New Roman"/>
          <w:sz w:val="24"/>
          <w:szCs w:val="24"/>
          <w:lang w:eastAsia="ru-RU"/>
        </w:rPr>
        <w:t>по договорам социального найма</w:t>
      </w:r>
    </w:p>
    <w:p w:rsidR="00BD7FBE" w:rsidRPr="00743073" w:rsidRDefault="00BD7FBE" w:rsidP="00BD7FBE">
      <w:pPr>
        <w:spacing w:after="0" w:line="240" w:lineRule="auto"/>
        <w:jc w:val="both"/>
        <w:rPr>
          <w:rFonts w:ascii="Times New Roman" w:eastAsia="Times New Roman" w:hAnsi="Times New Roman" w:cs="Times New Roman"/>
          <w:sz w:val="24"/>
          <w:szCs w:val="24"/>
          <w:lang w:eastAsia="ru-RU"/>
        </w:rPr>
      </w:pPr>
    </w:p>
    <w:p w:rsidR="00BD7FBE" w:rsidRPr="00743073" w:rsidRDefault="00BD7FBE" w:rsidP="00BD7F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          В соответствии с частью __ статьи 49, пунктом ___ части 1 статьи 51 и статьей 52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постановлением Правительства Ленинградской области  от </w:t>
      </w:r>
      <w:r w:rsidRPr="00743073">
        <w:rPr>
          <w:rFonts w:ascii="Times New Roman" w:eastAsia="Calibri" w:hAnsi="Times New Roman" w:cs="Times New Roman"/>
          <w:sz w:val="24"/>
          <w:szCs w:val="24"/>
          <w:lang w:eastAsia="ru-RU"/>
        </w:rPr>
        <w:t>25 января 2006 года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р</w:t>
      </w:r>
      <w:r w:rsidRPr="00743073">
        <w:rPr>
          <w:rFonts w:ascii="Times New Roman" w:eastAsia="Times New Roman" w:hAnsi="Times New Roman" w:cs="Times New Roman"/>
          <w:sz w:val="24"/>
          <w:szCs w:val="24"/>
          <w:lang w:eastAsia="ru-RU"/>
        </w:rPr>
        <w:t xml:space="preserve">ешением Совета депутатов МО «________» от _______ № ___ «Об установлении величины порогового значения размера дохода, приходящегося на каждого члена семьи, и стоимости имущества, находящегося в </w:t>
      </w:r>
      <w:r w:rsidRPr="00743073">
        <w:rPr>
          <w:rFonts w:ascii="Times New Roman" w:eastAsia="Times New Roman" w:hAnsi="Times New Roman" w:cs="Times New Roman"/>
          <w:sz w:val="24"/>
          <w:szCs w:val="24"/>
          <w:lang w:eastAsia="ru-RU"/>
        </w:rPr>
        <w:lastRenderedPageBreak/>
        <w:t>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 «______», на основании личного заявления гр. ___________ от ____г., руководствуясь Уставом МО «_________»:</w:t>
      </w:r>
    </w:p>
    <w:p w:rsidR="00BD7FBE" w:rsidRPr="00743073" w:rsidRDefault="00BD7FBE" w:rsidP="00BD7FBE">
      <w:pPr>
        <w:spacing w:after="0" w:line="240" w:lineRule="auto"/>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          </w:t>
      </w:r>
    </w:p>
    <w:p w:rsidR="00BD7FBE" w:rsidRPr="00743073" w:rsidRDefault="00BD7FBE" w:rsidP="00BD7FBE">
      <w:pPr>
        <w:spacing w:after="0" w:line="240" w:lineRule="auto"/>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1. Признать гр. _________________ и её (_______) гр. ________________ малоимущими для постановки на учет в качестве нуждающейся в жилых помещениях, предоставляемых по договорам социального найма.</w:t>
      </w:r>
    </w:p>
    <w:p w:rsidR="00BD7FBE" w:rsidRPr="00743073" w:rsidRDefault="00BD7FBE" w:rsidP="00BD7FBE">
      <w:pPr>
        <w:spacing w:after="0" w:line="240" w:lineRule="auto"/>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          2. Признать гр. ____________________ и её сына гр. _______________, </w:t>
      </w:r>
      <w:proofErr w:type="gramStart"/>
      <w:r w:rsidRPr="00743073">
        <w:rPr>
          <w:rFonts w:ascii="Times New Roman" w:eastAsia="Times New Roman" w:hAnsi="Times New Roman" w:cs="Times New Roman"/>
          <w:sz w:val="24"/>
          <w:szCs w:val="24"/>
          <w:lang w:eastAsia="ru-RU"/>
        </w:rPr>
        <w:t>зарегистрированных  в</w:t>
      </w:r>
      <w:proofErr w:type="gramEnd"/>
      <w:r w:rsidRPr="00743073">
        <w:rPr>
          <w:rFonts w:ascii="Times New Roman" w:eastAsia="Times New Roman" w:hAnsi="Times New Roman" w:cs="Times New Roman"/>
          <w:sz w:val="24"/>
          <w:szCs w:val="24"/>
          <w:lang w:eastAsia="ru-RU"/>
        </w:rPr>
        <w:t xml:space="preserve"> жилом помещении, расположенном по адресу: ______________________,  нуждающимися в жилых помещениях, предоставляемых по договорам социального найма.</w:t>
      </w:r>
    </w:p>
    <w:p w:rsidR="00BD7FBE" w:rsidRPr="00743073" w:rsidRDefault="00BD7FBE" w:rsidP="00BD7FBE">
      <w:pPr>
        <w:spacing w:after="0" w:line="240" w:lineRule="auto"/>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         3. </w:t>
      </w:r>
      <w:proofErr w:type="gramStart"/>
      <w:r w:rsidRPr="00743073">
        <w:rPr>
          <w:rFonts w:ascii="Times New Roman" w:eastAsia="Times New Roman" w:hAnsi="Times New Roman" w:cs="Times New Roman"/>
          <w:sz w:val="24"/>
          <w:szCs w:val="24"/>
          <w:lang w:eastAsia="ru-RU"/>
        </w:rPr>
        <w:t>Принять  гр.</w:t>
      </w:r>
      <w:proofErr w:type="gramEnd"/>
      <w:r w:rsidRPr="00743073">
        <w:rPr>
          <w:rFonts w:ascii="Times New Roman" w:eastAsia="Times New Roman" w:hAnsi="Times New Roman" w:cs="Times New Roman"/>
          <w:sz w:val="24"/>
          <w:szCs w:val="24"/>
          <w:lang w:eastAsia="ru-RU"/>
        </w:rPr>
        <w:t xml:space="preserve"> ________________ на учет в качестве нуждающейся в жилых помещениях, предоставляемых по договорам социального найма, составом семьи два человека:</w:t>
      </w:r>
    </w:p>
    <w:p w:rsidR="00BD7FBE" w:rsidRPr="00743073" w:rsidRDefault="00BD7FBE" w:rsidP="00BD7FBE">
      <w:pPr>
        <w:spacing w:after="0" w:line="240" w:lineRule="auto"/>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_______________, ______________ года рождения.</w:t>
      </w:r>
    </w:p>
    <w:p w:rsidR="00BD7FBE" w:rsidRPr="00743073" w:rsidRDefault="00BD7FBE" w:rsidP="00BD7FBE">
      <w:pPr>
        <w:spacing w:after="0" w:line="240" w:lineRule="auto"/>
        <w:jc w:val="both"/>
        <w:rPr>
          <w:rFonts w:ascii="Times New Roman" w:eastAsia="Times New Roman" w:hAnsi="Times New Roman" w:cs="Times New Roman"/>
          <w:b/>
          <w:sz w:val="24"/>
          <w:szCs w:val="24"/>
          <w:lang w:eastAsia="ru-RU"/>
        </w:rPr>
      </w:pPr>
    </w:p>
    <w:p w:rsidR="00BD7FBE" w:rsidRPr="00743073" w:rsidRDefault="00BD7FBE" w:rsidP="00BD7FBE">
      <w:pPr>
        <w:spacing w:after="0" w:line="240" w:lineRule="auto"/>
        <w:jc w:val="both"/>
        <w:rPr>
          <w:rFonts w:ascii="Times New Roman" w:eastAsia="Times New Roman" w:hAnsi="Times New Roman" w:cs="Times New Roman"/>
          <w:sz w:val="24"/>
          <w:szCs w:val="24"/>
          <w:lang w:eastAsia="ru-RU"/>
        </w:rPr>
      </w:pPr>
    </w:p>
    <w:p w:rsidR="00BD7FBE" w:rsidRPr="00743073" w:rsidRDefault="00BD7FBE" w:rsidP="00BD7FBE">
      <w:pPr>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Глава администрации </w:t>
      </w:r>
    </w:p>
    <w:p w:rsidR="00BD7FBE" w:rsidRPr="00743073" w:rsidRDefault="00BD7FBE" w:rsidP="00BD7FBE">
      <w:pPr>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МО «_______»                                                                                                      </w:t>
      </w: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r w:rsidRPr="00743073">
        <w:rPr>
          <w:rFonts w:ascii="Times New Roman" w:eastAsia="Calibri" w:hAnsi="Times New Roman" w:cs="Times New Roman"/>
          <w:sz w:val="20"/>
          <w:szCs w:val="20"/>
        </w:rPr>
        <w:t>Приложение 4.2</w:t>
      </w:r>
    </w:p>
    <w:p w:rsidR="00BD7FBE" w:rsidRPr="00743073" w:rsidRDefault="00BD7FBE" w:rsidP="00BD7FBE">
      <w:pPr>
        <w:tabs>
          <w:tab w:val="left" w:pos="6136"/>
        </w:tabs>
        <w:spacing w:after="200" w:line="276" w:lineRule="auto"/>
        <w:jc w:val="right"/>
        <w:rPr>
          <w:rFonts w:ascii="Times New Roman" w:eastAsia="Calibri" w:hAnsi="Times New Roman" w:cs="Times New Roman"/>
        </w:rPr>
      </w:pPr>
      <w:r w:rsidRPr="00743073">
        <w:rPr>
          <w:rFonts w:ascii="Times New Roman" w:eastAsia="Calibri" w:hAnsi="Times New Roman" w:cs="Times New Roman"/>
        </w:rPr>
        <w:t>к административному регламенту</w:t>
      </w: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keepNext/>
        <w:spacing w:after="0" w:line="240" w:lineRule="auto"/>
        <w:jc w:val="center"/>
        <w:outlineLvl w:val="2"/>
        <w:rPr>
          <w:rFonts w:ascii="Times New Roman" w:eastAsia="Times New Roman" w:hAnsi="Times New Roman" w:cs="Times New Roman"/>
          <w:bCs/>
          <w:caps/>
          <w:spacing w:val="20"/>
          <w:sz w:val="20"/>
          <w:szCs w:val="20"/>
          <w:lang w:eastAsia="ru-RU"/>
        </w:rPr>
      </w:pPr>
      <w:r w:rsidRPr="00743073">
        <w:rPr>
          <w:rFonts w:ascii="Times New Roman" w:eastAsia="Times New Roman" w:hAnsi="Times New Roman" w:cs="Times New Roman"/>
          <w:bCs/>
          <w:caps/>
          <w:spacing w:val="20"/>
          <w:sz w:val="20"/>
          <w:szCs w:val="20"/>
          <w:lang w:eastAsia="ru-RU"/>
        </w:rPr>
        <w:t>(наименование ОМСУ)</w:t>
      </w:r>
    </w:p>
    <w:p w:rsidR="00BD7FBE" w:rsidRPr="00743073" w:rsidRDefault="00BD7FBE" w:rsidP="00BD7FBE">
      <w:pPr>
        <w:keepNext/>
        <w:spacing w:after="0" w:line="240" w:lineRule="auto"/>
        <w:jc w:val="center"/>
        <w:outlineLvl w:val="2"/>
        <w:rPr>
          <w:rFonts w:ascii="Times New Roman" w:eastAsia="Times New Roman" w:hAnsi="Times New Roman" w:cs="Times New Roman"/>
          <w:bCs/>
          <w:caps/>
          <w:spacing w:val="20"/>
          <w:sz w:val="20"/>
          <w:szCs w:val="20"/>
          <w:lang w:eastAsia="ru-RU"/>
        </w:rPr>
      </w:pPr>
    </w:p>
    <w:p w:rsidR="00BD7FBE" w:rsidRPr="00743073" w:rsidRDefault="00BD7FBE" w:rsidP="00BD7FBE">
      <w:pPr>
        <w:spacing w:after="200" w:line="276" w:lineRule="auto"/>
        <w:rPr>
          <w:rFonts w:ascii="Times New Roman" w:eastAsia="Calibri" w:hAnsi="Times New Roman" w:cs="Times New Roman"/>
          <w:sz w:val="20"/>
          <w:szCs w:val="20"/>
        </w:rPr>
      </w:pPr>
    </w:p>
    <w:p w:rsidR="00BD7FBE" w:rsidRPr="00743073" w:rsidRDefault="00BD7FBE" w:rsidP="00BD7FBE">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743073">
        <w:rPr>
          <w:rFonts w:ascii="Times New Roman" w:eastAsia="Times New Roman" w:hAnsi="Times New Roman" w:cs="Times New Roman"/>
          <w:caps/>
          <w:spacing w:val="20"/>
          <w:sz w:val="20"/>
          <w:szCs w:val="20"/>
          <w:lang w:eastAsia="x-none"/>
        </w:rPr>
        <w:t>РАСПОРЯЖЕНИЕ/постановление</w:t>
      </w:r>
    </w:p>
    <w:p w:rsidR="00BD7FBE" w:rsidRPr="00743073" w:rsidRDefault="00BD7FBE" w:rsidP="00BD7FBE">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743073">
        <w:rPr>
          <w:rFonts w:ascii="Times New Roman" w:eastAsia="Times New Roman" w:hAnsi="Times New Roman" w:cs="Times New Roman"/>
          <w:caps/>
          <w:spacing w:val="20"/>
          <w:sz w:val="20"/>
          <w:szCs w:val="20"/>
          <w:lang w:eastAsia="x-none"/>
        </w:rPr>
        <w:t xml:space="preserve">(форма определяется самостоятельно)  </w:t>
      </w:r>
    </w:p>
    <w:p w:rsidR="00BD7FBE" w:rsidRPr="00743073" w:rsidRDefault="00BD7FBE" w:rsidP="00BD7FBE">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743073">
        <w:rPr>
          <w:rFonts w:ascii="Times New Roman" w:eastAsia="Times New Roman" w:hAnsi="Times New Roman" w:cs="Times New Roman"/>
          <w:caps/>
          <w:spacing w:val="20"/>
          <w:sz w:val="20"/>
          <w:szCs w:val="20"/>
          <w:lang w:eastAsia="x-none"/>
        </w:rPr>
        <w:t xml:space="preserve">  </w:t>
      </w:r>
    </w:p>
    <w:p w:rsidR="00BD7FBE" w:rsidRPr="00743073" w:rsidRDefault="00BD7FBE" w:rsidP="00BD7FBE">
      <w:pPr>
        <w:keepNext/>
        <w:spacing w:after="0" w:line="240" w:lineRule="auto"/>
        <w:jc w:val="center"/>
        <w:outlineLvl w:val="2"/>
        <w:rPr>
          <w:rFonts w:ascii="Times New Roman" w:eastAsia="Times New Roman" w:hAnsi="Times New Roman" w:cs="Times New Roman"/>
          <w:caps/>
          <w:spacing w:val="20"/>
          <w:sz w:val="20"/>
          <w:szCs w:val="20"/>
          <w:lang w:eastAsia="x-none"/>
        </w:rPr>
      </w:pPr>
    </w:p>
    <w:p w:rsidR="00BD7FBE" w:rsidRPr="00743073" w:rsidRDefault="00BD7FBE" w:rsidP="00BD7FBE">
      <w:pPr>
        <w:autoSpaceDE w:val="0"/>
        <w:autoSpaceDN w:val="0"/>
        <w:adjustRightInd w:val="0"/>
        <w:spacing w:after="0" w:line="240" w:lineRule="auto"/>
        <w:jc w:val="center"/>
        <w:rPr>
          <w:rFonts w:ascii="Times New Roman" w:eastAsia="Calibri" w:hAnsi="Times New Roman" w:cs="Times New Roman"/>
          <w:bCs/>
          <w:sz w:val="20"/>
          <w:szCs w:val="20"/>
          <w:lang w:eastAsia="x-none"/>
        </w:rPr>
      </w:pPr>
      <w:r w:rsidRPr="00743073">
        <w:rPr>
          <w:rFonts w:ascii="Times New Roman" w:eastAsia="Calibri" w:hAnsi="Times New Roman" w:cs="Times New Roman"/>
          <w:bCs/>
          <w:sz w:val="20"/>
          <w:szCs w:val="20"/>
          <w:lang w:eastAsia="x-none"/>
        </w:rPr>
        <w:t>___________ (</w:t>
      </w:r>
      <w:proofErr w:type="gramStart"/>
      <w:r w:rsidRPr="00743073">
        <w:rPr>
          <w:rFonts w:ascii="Times New Roman" w:eastAsia="Calibri" w:hAnsi="Times New Roman" w:cs="Times New Roman"/>
          <w:bCs/>
          <w:sz w:val="20"/>
          <w:szCs w:val="20"/>
          <w:lang w:eastAsia="x-none"/>
        </w:rPr>
        <w:t xml:space="preserve">дата)   </w:t>
      </w:r>
      <w:proofErr w:type="gramEnd"/>
      <w:r w:rsidRPr="00743073">
        <w:rPr>
          <w:rFonts w:ascii="Times New Roman" w:eastAsia="Calibri" w:hAnsi="Times New Roman" w:cs="Times New Roman"/>
          <w:bCs/>
          <w:sz w:val="20"/>
          <w:szCs w:val="20"/>
          <w:lang w:eastAsia="x-none"/>
        </w:rPr>
        <w:t xml:space="preserve">                                                </w:t>
      </w:r>
      <w:r w:rsidRPr="00743073">
        <w:rPr>
          <w:rFonts w:ascii="Times New Roman" w:eastAsia="Calibri" w:hAnsi="Times New Roman" w:cs="Times New Roman"/>
          <w:sz w:val="20"/>
          <w:szCs w:val="20"/>
          <w:lang w:eastAsia="x-none"/>
        </w:rPr>
        <w:t xml:space="preserve"> </w:t>
      </w:r>
      <w:r w:rsidRPr="00743073">
        <w:rPr>
          <w:rFonts w:ascii="Times New Roman" w:eastAsia="Calibri" w:hAnsi="Times New Roman" w:cs="Times New Roman"/>
          <w:bCs/>
          <w:sz w:val="20"/>
          <w:szCs w:val="20"/>
          <w:lang w:eastAsia="x-none"/>
        </w:rPr>
        <w:t xml:space="preserve">                                                                </w:t>
      </w:r>
      <w:r w:rsidRPr="00743073">
        <w:rPr>
          <w:rFonts w:ascii="Times New Roman" w:eastAsia="Calibri" w:hAnsi="Times New Roman" w:cs="Times New Roman"/>
          <w:sz w:val="20"/>
          <w:szCs w:val="20"/>
          <w:lang w:eastAsia="x-none"/>
        </w:rPr>
        <w:t xml:space="preserve"> №          </w:t>
      </w:r>
    </w:p>
    <w:p w:rsidR="00BD7FBE" w:rsidRPr="00743073" w:rsidRDefault="00BD7FBE" w:rsidP="00BD7FB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BD7FBE" w:rsidRPr="00743073" w:rsidRDefault="00BD7FBE" w:rsidP="00BD7FB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BD7FBE" w:rsidRPr="00743073" w:rsidRDefault="00BD7FBE" w:rsidP="00BD7FBE">
      <w:pPr>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Об отказе в признании гр. __________ и её (сына, дочери, </w:t>
      </w:r>
    </w:p>
    <w:p w:rsidR="00BD7FBE" w:rsidRPr="00743073" w:rsidRDefault="00BD7FBE" w:rsidP="00BD7FBE">
      <w:pPr>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супруга (-и) ______ гр. _________ малоимущими, </w:t>
      </w:r>
    </w:p>
    <w:p w:rsidR="00BD7FBE" w:rsidRPr="00743073" w:rsidRDefault="00BD7FBE" w:rsidP="00BD7FBE">
      <w:pPr>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нуждающимися в жилых помещениях, предоставляемых </w:t>
      </w:r>
    </w:p>
    <w:p w:rsidR="00BD7FBE" w:rsidRPr="00743073" w:rsidRDefault="00BD7FBE" w:rsidP="00BD7FBE">
      <w:pPr>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по договорам социального найма, принятии </w:t>
      </w:r>
    </w:p>
    <w:p w:rsidR="00BD7FBE" w:rsidRPr="00743073" w:rsidRDefault="00BD7FBE" w:rsidP="00BD7FBE">
      <w:pPr>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их на учет в качестве нуждающихся в </w:t>
      </w:r>
    </w:p>
    <w:p w:rsidR="00BD7FBE" w:rsidRPr="00743073" w:rsidRDefault="00BD7FBE" w:rsidP="00BD7FBE">
      <w:pPr>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жилых помещениях, предоставляемых </w:t>
      </w:r>
    </w:p>
    <w:p w:rsidR="00BD7FBE" w:rsidRPr="00743073" w:rsidRDefault="00BD7FBE" w:rsidP="00BD7FBE">
      <w:pPr>
        <w:spacing w:after="0" w:line="240" w:lineRule="auto"/>
        <w:rPr>
          <w:rFonts w:ascii="Times New Roman" w:eastAsia="Calibri" w:hAnsi="Times New Roman" w:cs="Times New Roman"/>
          <w:sz w:val="24"/>
          <w:szCs w:val="24"/>
        </w:rPr>
      </w:pPr>
      <w:r w:rsidRPr="00743073">
        <w:rPr>
          <w:rFonts w:ascii="Times New Roman" w:eastAsia="Times New Roman" w:hAnsi="Times New Roman" w:cs="Times New Roman"/>
          <w:sz w:val="24"/>
          <w:szCs w:val="24"/>
          <w:lang w:eastAsia="ru-RU"/>
        </w:rPr>
        <w:t>по договорам социального найма</w:t>
      </w:r>
    </w:p>
    <w:p w:rsidR="00BD7FBE" w:rsidRPr="00743073" w:rsidRDefault="00BD7FBE" w:rsidP="00BD7FBE">
      <w:pPr>
        <w:spacing w:after="0" w:line="240" w:lineRule="auto"/>
        <w:jc w:val="center"/>
        <w:rPr>
          <w:rFonts w:ascii="Times New Roman" w:eastAsia="Times New Roman" w:hAnsi="Times New Roman" w:cs="Times New Roman"/>
          <w:b/>
          <w:sz w:val="28"/>
          <w:szCs w:val="28"/>
          <w:lang w:eastAsia="ru-RU"/>
        </w:rPr>
      </w:pPr>
    </w:p>
    <w:p w:rsidR="00BD7FBE" w:rsidRPr="00743073" w:rsidRDefault="00BD7FBE" w:rsidP="00BD7FBE">
      <w:pPr>
        <w:spacing w:after="0" w:line="240" w:lineRule="auto"/>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8"/>
          <w:szCs w:val="28"/>
          <w:lang w:eastAsia="ru-RU"/>
        </w:rPr>
        <w:t xml:space="preserve">       В </w:t>
      </w:r>
      <w:r w:rsidRPr="00743073">
        <w:rPr>
          <w:rFonts w:ascii="Times New Roman" w:eastAsia="Times New Roman" w:hAnsi="Times New Roman" w:cs="Times New Roman"/>
          <w:sz w:val="24"/>
          <w:szCs w:val="24"/>
          <w:lang w:eastAsia="ru-RU"/>
        </w:rPr>
        <w:t xml:space="preserve">соответствии со статьей 54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постановлением Правительства Ленинградской области  от </w:t>
      </w:r>
      <w:r w:rsidRPr="00743073">
        <w:rPr>
          <w:rFonts w:ascii="Times New Roman" w:eastAsia="Calibri" w:hAnsi="Times New Roman" w:cs="Times New Roman"/>
          <w:sz w:val="24"/>
          <w:szCs w:val="24"/>
          <w:lang w:eastAsia="ru-RU"/>
        </w:rPr>
        <w:t>25 января 2006 года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р</w:t>
      </w:r>
      <w:r w:rsidRPr="00743073">
        <w:rPr>
          <w:rFonts w:ascii="Times New Roman" w:eastAsia="Times New Roman" w:hAnsi="Times New Roman" w:cs="Times New Roman"/>
          <w:sz w:val="24"/>
          <w:szCs w:val="24"/>
          <w:lang w:eastAsia="ru-RU"/>
        </w:rPr>
        <w:t xml:space="preserve">ешениями Совета депутатов МО «________» от _______ № ___ «Об </w:t>
      </w:r>
      <w:r w:rsidRPr="00743073">
        <w:rPr>
          <w:rFonts w:ascii="Times New Roman" w:eastAsia="Times New Roman" w:hAnsi="Times New Roman" w:cs="Times New Roman"/>
          <w:sz w:val="24"/>
          <w:szCs w:val="24"/>
          <w:lang w:eastAsia="ru-RU"/>
        </w:rPr>
        <w:lastRenderedPageBreak/>
        <w:t xml:space="preserve">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 «______», от _____ г. №____ «О нормах учета и предоставления жилого помещения по договору социального найма муниципального жилищного фонда», рассмотрев заявление ________________ от ___________г. и представленные __ документы, а также документы, полученные в порядке  </w:t>
      </w:r>
      <w:r w:rsidRPr="00743073">
        <w:rPr>
          <w:rFonts w:ascii="Times New Roman" w:eastAsia="Calibri" w:hAnsi="Times New Roman" w:cs="Times New Roman"/>
          <w:bCs/>
          <w:sz w:val="24"/>
          <w:szCs w:val="24"/>
        </w:rPr>
        <w:t xml:space="preserve">межведомственного информационного взаимодействия, </w:t>
      </w:r>
      <w:r w:rsidRPr="00743073">
        <w:rPr>
          <w:rFonts w:ascii="Times New Roman" w:eastAsia="Times New Roman" w:hAnsi="Times New Roman" w:cs="Times New Roman"/>
          <w:sz w:val="24"/>
          <w:szCs w:val="24"/>
          <w:lang w:eastAsia="ru-RU"/>
        </w:rPr>
        <w:t>учитывая, что гр. _____________ _________________________________ (указывается  основание отказа), руководствуясь Уставом МО «_______»:</w:t>
      </w:r>
    </w:p>
    <w:p w:rsidR="00BD7FBE" w:rsidRPr="00743073" w:rsidRDefault="00BD7FBE" w:rsidP="00BD7FBE">
      <w:pPr>
        <w:spacing w:after="0" w:line="240" w:lineRule="auto"/>
        <w:ind w:firstLine="567"/>
        <w:jc w:val="both"/>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отказать в принятии на учет в качестве нуждающегося в жилых помещениях, предоставляемых по договорам социального </w:t>
      </w:r>
      <w:proofErr w:type="gramStart"/>
      <w:r w:rsidRPr="00743073">
        <w:rPr>
          <w:rFonts w:ascii="Times New Roman" w:eastAsia="Times New Roman" w:hAnsi="Times New Roman" w:cs="Times New Roman"/>
          <w:sz w:val="24"/>
          <w:szCs w:val="24"/>
          <w:lang w:eastAsia="ru-RU"/>
        </w:rPr>
        <w:t>найма,  гр.</w:t>
      </w:r>
      <w:proofErr w:type="gramEnd"/>
      <w:r w:rsidRPr="00743073">
        <w:rPr>
          <w:rFonts w:ascii="Times New Roman" w:eastAsia="Times New Roman" w:hAnsi="Times New Roman" w:cs="Times New Roman"/>
          <w:sz w:val="24"/>
          <w:szCs w:val="24"/>
          <w:lang w:eastAsia="ru-RU"/>
        </w:rPr>
        <w:t xml:space="preserve"> _________________, составом семьи два человека: _______________, ______________ года рождения, зарегистрированных в ____________________ вид жилого помещения, общей площадью _____</w:t>
      </w:r>
      <w:proofErr w:type="spellStart"/>
      <w:r w:rsidRPr="00743073">
        <w:rPr>
          <w:rFonts w:ascii="Times New Roman" w:eastAsia="Times New Roman" w:hAnsi="Times New Roman" w:cs="Times New Roman"/>
          <w:sz w:val="24"/>
          <w:szCs w:val="24"/>
          <w:lang w:eastAsia="ru-RU"/>
        </w:rPr>
        <w:t>кв.м</w:t>
      </w:r>
      <w:proofErr w:type="spellEnd"/>
      <w:r w:rsidRPr="00743073">
        <w:rPr>
          <w:rFonts w:ascii="Times New Roman" w:eastAsia="Times New Roman" w:hAnsi="Times New Roman" w:cs="Times New Roman"/>
          <w:sz w:val="24"/>
          <w:szCs w:val="24"/>
          <w:lang w:eastAsia="ru-RU"/>
        </w:rPr>
        <w:t>, расположенной по адресу: г.________.</w:t>
      </w:r>
    </w:p>
    <w:p w:rsidR="00BD7FBE" w:rsidRPr="00743073" w:rsidRDefault="00BD7FBE" w:rsidP="00BD7FBE">
      <w:pPr>
        <w:spacing w:after="0" w:line="240" w:lineRule="auto"/>
        <w:jc w:val="both"/>
        <w:rPr>
          <w:rFonts w:ascii="Times New Roman" w:eastAsia="Times New Roman" w:hAnsi="Times New Roman" w:cs="Times New Roman"/>
          <w:b/>
          <w:sz w:val="28"/>
          <w:szCs w:val="28"/>
          <w:lang w:eastAsia="ru-RU"/>
        </w:rPr>
      </w:pPr>
    </w:p>
    <w:p w:rsidR="00BD7FBE" w:rsidRPr="00743073" w:rsidRDefault="00BD7FBE" w:rsidP="00BD7FBE">
      <w:pPr>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Глава администрации </w:t>
      </w:r>
    </w:p>
    <w:p w:rsidR="00BD7FBE" w:rsidRPr="00743073" w:rsidRDefault="00BD7FBE" w:rsidP="00BD7FBE">
      <w:pPr>
        <w:spacing w:after="0" w:line="240" w:lineRule="auto"/>
        <w:rPr>
          <w:rFonts w:ascii="Times New Roman" w:eastAsia="Times New Roman" w:hAnsi="Times New Roman" w:cs="Times New Roman"/>
          <w:sz w:val="24"/>
          <w:szCs w:val="24"/>
          <w:lang w:eastAsia="ru-RU"/>
        </w:rPr>
      </w:pPr>
      <w:r w:rsidRPr="00743073">
        <w:rPr>
          <w:rFonts w:ascii="Times New Roman" w:eastAsia="Times New Roman" w:hAnsi="Times New Roman" w:cs="Times New Roman"/>
          <w:sz w:val="24"/>
          <w:szCs w:val="24"/>
          <w:lang w:eastAsia="ru-RU"/>
        </w:rPr>
        <w:t xml:space="preserve">МО «_________»                                                                                   </w:t>
      </w:r>
    </w:p>
    <w:p w:rsidR="00BD7FBE" w:rsidRPr="00743073" w:rsidRDefault="00BD7FBE" w:rsidP="00BD7FBE">
      <w:pPr>
        <w:spacing w:after="0" w:line="240" w:lineRule="auto"/>
        <w:rPr>
          <w:rFonts w:ascii="Times New Roman" w:eastAsia="Times New Roman" w:hAnsi="Times New Roman" w:cs="Times New Roman"/>
          <w:sz w:val="24"/>
          <w:szCs w:val="24"/>
          <w:lang w:eastAsia="ru-RU"/>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r w:rsidRPr="00743073">
        <w:rPr>
          <w:rFonts w:ascii="Times New Roman" w:eastAsia="Calibri" w:hAnsi="Times New Roman" w:cs="Times New Roman"/>
          <w:sz w:val="20"/>
          <w:szCs w:val="20"/>
        </w:rPr>
        <w:t>Приложение 5</w:t>
      </w:r>
    </w:p>
    <w:p w:rsidR="00BD7FBE" w:rsidRPr="00743073" w:rsidRDefault="00BD7FBE" w:rsidP="00BD7FBE">
      <w:pPr>
        <w:tabs>
          <w:tab w:val="left" w:pos="6136"/>
        </w:tabs>
        <w:spacing w:after="200" w:line="276" w:lineRule="auto"/>
        <w:jc w:val="right"/>
        <w:rPr>
          <w:rFonts w:ascii="Times New Roman" w:eastAsia="Calibri" w:hAnsi="Times New Roman" w:cs="Times New Roman"/>
        </w:rPr>
      </w:pPr>
      <w:r w:rsidRPr="00743073">
        <w:rPr>
          <w:rFonts w:ascii="Times New Roman" w:eastAsia="Calibri" w:hAnsi="Times New Roman" w:cs="Times New Roman"/>
        </w:rPr>
        <w:t>к административному регламенту</w:t>
      </w: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0" w:line="240" w:lineRule="auto"/>
        <w:ind w:left="57"/>
        <w:rPr>
          <w:rFonts w:ascii="Times New Roman" w:eastAsia="Calibri" w:hAnsi="Times New Roman" w:cs="Times New Roman"/>
          <w:sz w:val="24"/>
          <w:szCs w:val="24"/>
        </w:rPr>
      </w:pPr>
      <w:r w:rsidRPr="00743073">
        <w:rPr>
          <w:rFonts w:ascii="Times New Roman" w:eastAsia="Calibri" w:hAnsi="Times New Roman" w:cs="Times New Roman"/>
          <w:sz w:val="24"/>
          <w:szCs w:val="24"/>
        </w:rPr>
        <w:t>Угловой штамп ОМСУ</w:t>
      </w: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spacing w:after="0" w:line="240" w:lineRule="auto"/>
        <w:ind w:left="6372"/>
        <w:rPr>
          <w:rFonts w:ascii="Times New Roman" w:eastAsia="Calibri" w:hAnsi="Times New Roman" w:cs="Times New Roman"/>
          <w:sz w:val="24"/>
          <w:szCs w:val="24"/>
        </w:rPr>
      </w:pPr>
      <w:r w:rsidRPr="00743073">
        <w:rPr>
          <w:rFonts w:ascii="Times New Roman" w:eastAsia="Calibri" w:hAnsi="Times New Roman" w:cs="Times New Roman"/>
          <w:sz w:val="24"/>
          <w:szCs w:val="24"/>
        </w:rPr>
        <w:t>______________________________</w:t>
      </w:r>
    </w:p>
    <w:p w:rsidR="00BD7FBE" w:rsidRPr="00743073" w:rsidRDefault="00BD7FBE" w:rsidP="00BD7FBE">
      <w:pPr>
        <w:spacing w:after="0" w:line="240" w:lineRule="auto"/>
        <w:ind w:left="6372"/>
        <w:rPr>
          <w:rFonts w:ascii="Times New Roman" w:eastAsia="Calibri" w:hAnsi="Times New Roman" w:cs="Times New Roman"/>
          <w:sz w:val="24"/>
          <w:szCs w:val="24"/>
          <w:vertAlign w:val="superscript"/>
        </w:rPr>
      </w:pPr>
      <w:r w:rsidRPr="00743073">
        <w:rPr>
          <w:rFonts w:ascii="Times New Roman" w:eastAsia="Calibri" w:hAnsi="Times New Roman" w:cs="Times New Roman"/>
          <w:sz w:val="24"/>
          <w:szCs w:val="24"/>
          <w:vertAlign w:val="superscript"/>
        </w:rPr>
        <w:t xml:space="preserve">              (</w:t>
      </w:r>
      <w:proofErr w:type="gramStart"/>
      <w:r w:rsidRPr="00743073">
        <w:rPr>
          <w:rFonts w:ascii="Times New Roman" w:eastAsia="Calibri" w:hAnsi="Times New Roman" w:cs="Times New Roman"/>
          <w:sz w:val="24"/>
          <w:szCs w:val="24"/>
          <w:vertAlign w:val="superscript"/>
        </w:rPr>
        <w:t>И .</w:t>
      </w:r>
      <w:proofErr w:type="gramEnd"/>
      <w:r w:rsidRPr="00743073">
        <w:rPr>
          <w:rFonts w:ascii="Times New Roman" w:eastAsia="Calibri" w:hAnsi="Times New Roman" w:cs="Times New Roman"/>
          <w:sz w:val="24"/>
          <w:szCs w:val="24"/>
          <w:vertAlign w:val="superscript"/>
        </w:rPr>
        <w:t>Ф.О. заявителя)</w:t>
      </w:r>
    </w:p>
    <w:p w:rsidR="00BD7FBE" w:rsidRPr="00743073" w:rsidRDefault="00BD7FBE" w:rsidP="00BD7FBE">
      <w:pPr>
        <w:spacing w:after="0" w:line="240" w:lineRule="auto"/>
        <w:ind w:left="6372"/>
        <w:rPr>
          <w:rFonts w:ascii="Times New Roman" w:eastAsia="Calibri" w:hAnsi="Times New Roman" w:cs="Times New Roman"/>
          <w:sz w:val="24"/>
          <w:szCs w:val="24"/>
        </w:rPr>
      </w:pPr>
      <w:r w:rsidRPr="00743073">
        <w:rPr>
          <w:rFonts w:ascii="Times New Roman" w:eastAsia="Calibri" w:hAnsi="Times New Roman" w:cs="Times New Roman"/>
          <w:sz w:val="24"/>
          <w:szCs w:val="24"/>
        </w:rPr>
        <w:t xml:space="preserve">_________________________ </w:t>
      </w:r>
    </w:p>
    <w:p w:rsidR="00BD7FBE" w:rsidRPr="00743073" w:rsidRDefault="00BD7FBE" w:rsidP="00BD7FBE">
      <w:pPr>
        <w:spacing w:after="0" w:line="240" w:lineRule="auto"/>
        <w:ind w:left="6372"/>
        <w:rPr>
          <w:rFonts w:ascii="Times New Roman" w:eastAsia="Calibri" w:hAnsi="Times New Roman" w:cs="Times New Roman"/>
          <w:sz w:val="24"/>
          <w:szCs w:val="24"/>
          <w:vertAlign w:val="superscript"/>
        </w:rPr>
      </w:pPr>
      <w:r w:rsidRPr="00743073">
        <w:rPr>
          <w:rFonts w:ascii="Times New Roman" w:eastAsia="Calibri" w:hAnsi="Times New Roman" w:cs="Times New Roman"/>
          <w:sz w:val="24"/>
          <w:szCs w:val="24"/>
          <w:vertAlign w:val="superscript"/>
        </w:rPr>
        <w:t xml:space="preserve">           (адрес, </w:t>
      </w:r>
      <w:proofErr w:type="gramStart"/>
      <w:r w:rsidRPr="00743073">
        <w:rPr>
          <w:rFonts w:ascii="Times New Roman" w:eastAsia="Calibri" w:hAnsi="Times New Roman" w:cs="Times New Roman"/>
          <w:sz w:val="24"/>
          <w:szCs w:val="24"/>
          <w:vertAlign w:val="superscript"/>
        </w:rPr>
        <w:t>индекс  заявителя</w:t>
      </w:r>
      <w:proofErr w:type="gramEnd"/>
      <w:r w:rsidRPr="00743073">
        <w:rPr>
          <w:rFonts w:ascii="Times New Roman" w:eastAsia="Calibri" w:hAnsi="Times New Roman" w:cs="Times New Roman"/>
          <w:sz w:val="24"/>
          <w:szCs w:val="24"/>
          <w:vertAlign w:val="superscript"/>
        </w:rPr>
        <w:t xml:space="preserve">) </w:t>
      </w: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widowControl w:val="0"/>
        <w:autoSpaceDE w:val="0"/>
        <w:autoSpaceDN w:val="0"/>
        <w:adjustRightInd w:val="0"/>
        <w:spacing w:after="0" w:line="240" w:lineRule="auto"/>
        <w:ind w:left="-142"/>
        <w:jc w:val="right"/>
        <w:rPr>
          <w:rFonts w:ascii="Times New Roman" w:eastAsia="Times New Roman" w:hAnsi="Times New Roman" w:cs="Times New Roman"/>
          <w:bCs/>
          <w:sz w:val="24"/>
          <w:szCs w:val="24"/>
          <w:lang w:eastAsia="ru-RU"/>
        </w:rPr>
      </w:pP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tabs>
          <w:tab w:val="left" w:pos="1395"/>
        </w:tabs>
        <w:spacing w:after="0" w:line="240" w:lineRule="auto"/>
        <w:jc w:val="center"/>
        <w:rPr>
          <w:rFonts w:ascii="Times New Roman" w:eastAsia="Calibri" w:hAnsi="Times New Roman" w:cs="Times New Roman"/>
          <w:sz w:val="24"/>
          <w:szCs w:val="24"/>
        </w:rPr>
      </w:pPr>
      <w:r w:rsidRPr="00743073">
        <w:rPr>
          <w:rFonts w:ascii="Times New Roman" w:eastAsia="Calibri" w:hAnsi="Times New Roman" w:cs="Times New Roman"/>
          <w:sz w:val="24"/>
          <w:szCs w:val="24"/>
        </w:rPr>
        <w:t>УВЕДОМЛЕНИЕ</w:t>
      </w:r>
    </w:p>
    <w:p w:rsidR="00BD7FBE" w:rsidRPr="00743073" w:rsidRDefault="00BD7FBE" w:rsidP="00BD7FBE">
      <w:pPr>
        <w:spacing w:after="0" w:line="240" w:lineRule="auto"/>
        <w:jc w:val="center"/>
        <w:rPr>
          <w:rFonts w:ascii="Times New Roman" w:eastAsia="Calibri" w:hAnsi="Times New Roman" w:cs="Times New Roman"/>
          <w:sz w:val="24"/>
          <w:szCs w:val="24"/>
        </w:rPr>
      </w:pPr>
      <w:r w:rsidRPr="00743073">
        <w:rPr>
          <w:rFonts w:ascii="Times New Roman" w:eastAsia="Calibri" w:hAnsi="Times New Roman" w:cs="Times New Roman"/>
          <w:sz w:val="24"/>
          <w:szCs w:val="24"/>
        </w:rPr>
        <w:t xml:space="preserve">об очередности предоставления жилых помещений </w:t>
      </w:r>
    </w:p>
    <w:p w:rsidR="00BD7FBE" w:rsidRPr="00743073" w:rsidRDefault="00BD7FBE" w:rsidP="00BD7FBE">
      <w:pPr>
        <w:spacing w:after="0" w:line="240" w:lineRule="auto"/>
        <w:jc w:val="center"/>
        <w:rPr>
          <w:rFonts w:ascii="Times New Roman" w:eastAsia="Calibri" w:hAnsi="Times New Roman" w:cs="Times New Roman"/>
          <w:sz w:val="24"/>
          <w:szCs w:val="24"/>
        </w:rPr>
      </w:pPr>
      <w:r w:rsidRPr="00743073">
        <w:rPr>
          <w:rFonts w:ascii="Times New Roman" w:eastAsia="Calibri" w:hAnsi="Times New Roman" w:cs="Times New Roman"/>
          <w:sz w:val="24"/>
          <w:szCs w:val="24"/>
        </w:rPr>
        <w:t>по договору социального найма</w:t>
      </w:r>
    </w:p>
    <w:p w:rsidR="00BD7FBE" w:rsidRPr="00743073" w:rsidRDefault="00BD7FBE" w:rsidP="00BD7FBE">
      <w:pPr>
        <w:tabs>
          <w:tab w:val="left" w:pos="2685"/>
        </w:tabs>
        <w:spacing w:after="0" w:line="240" w:lineRule="auto"/>
        <w:jc w:val="center"/>
        <w:rPr>
          <w:rFonts w:ascii="Times New Roman" w:eastAsia="Calibri" w:hAnsi="Times New Roman" w:cs="Times New Roman"/>
          <w:sz w:val="24"/>
          <w:szCs w:val="24"/>
        </w:rPr>
      </w:pP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spacing w:after="0" w:line="240" w:lineRule="auto"/>
        <w:ind w:firstLine="567"/>
        <w:rPr>
          <w:rFonts w:ascii="Times New Roman" w:eastAsia="Calibri" w:hAnsi="Times New Roman" w:cs="Times New Roman"/>
          <w:sz w:val="24"/>
          <w:szCs w:val="24"/>
        </w:rPr>
      </w:pPr>
      <w:r w:rsidRPr="00743073">
        <w:rPr>
          <w:rFonts w:ascii="Times New Roman" w:eastAsia="Calibri" w:hAnsi="Times New Roman" w:cs="Times New Roman"/>
          <w:sz w:val="24"/>
          <w:szCs w:val="24"/>
        </w:rPr>
        <w:t>Уважаемый (</w:t>
      </w:r>
      <w:proofErr w:type="spellStart"/>
      <w:proofErr w:type="gramStart"/>
      <w:r w:rsidRPr="00743073">
        <w:rPr>
          <w:rFonts w:ascii="Times New Roman" w:eastAsia="Calibri" w:hAnsi="Times New Roman" w:cs="Times New Roman"/>
          <w:sz w:val="24"/>
          <w:szCs w:val="24"/>
        </w:rPr>
        <w:t>ая</w:t>
      </w:r>
      <w:proofErr w:type="spellEnd"/>
      <w:r w:rsidRPr="00743073">
        <w:rPr>
          <w:rFonts w:ascii="Times New Roman" w:eastAsia="Calibri" w:hAnsi="Times New Roman" w:cs="Times New Roman"/>
          <w:sz w:val="24"/>
          <w:szCs w:val="24"/>
        </w:rPr>
        <w:t>)  _</w:t>
      </w:r>
      <w:proofErr w:type="gramEnd"/>
      <w:r w:rsidRPr="00743073">
        <w:rPr>
          <w:rFonts w:ascii="Times New Roman" w:eastAsia="Calibri" w:hAnsi="Times New Roman" w:cs="Times New Roman"/>
          <w:sz w:val="24"/>
          <w:szCs w:val="24"/>
        </w:rPr>
        <w:t>_____________________ ________________________________________,</w:t>
      </w:r>
    </w:p>
    <w:p w:rsidR="00BD7FBE" w:rsidRPr="00743073" w:rsidRDefault="00BD7FBE" w:rsidP="00BD7FBE">
      <w:pPr>
        <w:spacing w:after="0" w:line="240" w:lineRule="auto"/>
        <w:rPr>
          <w:rFonts w:ascii="Times New Roman" w:eastAsia="Calibri" w:hAnsi="Times New Roman" w:cs="Times New Roman"/>
          <w:sz w:val="24"/>
          <w:szCs w:val="24"/>
        </w:rPr>
      </w:pPr>
      <w:r w:rsidRPr="00743073">
        <w:rPr>
          <w:rFonts w:ascii="Times New Roman" w:eastAsia="Calibri" w:hAnsi="Times New Roman" w:cs="Times New Roman"/>
          <w:sz w:val="24"/>
          <w:szCs w:val="24"/>
          <w:vertAlign w:val="superscript"/>
          <w:lang w:eastAsia="ru-RU"/>
        </w:rPr>
        <w:t xml:space="preserve">                                                                                                                   (имя, отчество)</w:t>
      </w:r>
    </w:p>
    <w:p w:rsidR="00BD7FBE" w:rsidRPr="00743073" w:rsidRDefault="00BD7FBE" w:rsidP="00BD7FBE">
      <w:pPr>
        <w:spacing w:after="0" w:line="240" w:lineRule="auto"/>
        <w:jc w:val="both"/>
        <w:rPr>
          <w:rFonts w:ascii="Times New Roman" w:eastAsia="Calibri" w:hAnsi="Times New Roman" w:cs="Times New Roman"/>
          <w:sz w:val="24"/>
          <w:szCs w:val="24"/>
          <w:shd w:val="clear" w:color="auto" w:fill="FAFBFC"/>
        </w:rPr>
      </w:pPr>
      <w:r w:rsidRPr="00743073">
        <w:rPr>
          <w:rFonts w:ascii="Times New Roman" w:eastAsia="Calibri" w:hAnsi="Times New Roman" w:cs="Times New Roman"/>
          <w:sz w:val="24"/>
          <w:szCs w:val="24"/>
        </w:rPr>
        <w:t xml:space="preserve">рассмотрев Ваше заявление от ______________, </w:t>
      </w:r>
      <w:r w:rsidRPr="00743073">
        <w:rPr>
          <w:rFonts w:ascii="Times New Roman" w:eastAsia="Calibri" w:hAnsi="Times New Roman" w:cs="Times New Roman"/>
          <w:sz w:val="24"/>
          <w:szCs w:val="24"/>
          <w:shd w:val="clear" w:color="auto" w:fill="FAFBFC"/>
        </w:rPr>
        <w:t>сообщаю, что номер Вашей очереди в текущем году в списке граждан, состоящих на учете в качестве нуждающихся в жилых помещениях, предоставляемых по договорам социального найма, ______________________.</w:t>
      </w:r>
    </w:p>
    <w:p w:rsidR="00BD7FBE" w:rsidRPr="00743073" w:rsidRDefault="00BD7FBE" w:rsidP="00BD7FBE">
      <w:pPr>
        <w:spacing w:after="0" w:line="240" w:lineRule="auto"/>
        <w:jc w:val="both"/>
        <w:rPr>
          <w:rFonts w:ascii="Times New Roman" w:eastAsia="Calibri" w:hAnsi="Times New Roman" w:cs="Times New Roman"/>
          <w:sz w:val="24"/>
          <w:szCs w:val="24"/>
          <w:shd w:val="clear" w:color="auto" w:fill="FAFBFC"/>
        </w:rPr>
      </w:pPr>
    </w:p>
    <w:p w:rsidR="00BD7FBE" w:rsidRPr="00743073" w:rsidRDefault="00BD7FBE" w:rsidP="00BD7FBE">
      <w:pPr>
        <w:spacing w:after="0" w:line="240" w:lineRule="auto"/>
        <w:jc w:val="both"/>
        <w:rPr>
          <w:rFonts w:ascii="Times New Roman" w:eastAsia="Calibri" w:hAnsi="Times New Roman" w:cs="Times New Roman"/>
          <w:sz w:val="24"/>
          <w:szCs w:val="24"/>
          <w:shd w:val="clear" w:color="auto" w:fill="FAFBFC"/>
        </w:rPr>
      </w:pPr>
    </w:p>
    <w:p w:rsidR="00BD7FBE" w:rsidRPr="00743073" w:rsidRDefault="00BD7FBE" w:rsidP="00BD7FBE">
      <w:pPr>
        <w:spacing w:after="0" w:line="240" w:lineRule="auto"/>
        <w:jc w:val="both"/>
        <w:rPr>
          <w:rFonts w:ascii="Times New Roman" w:eastAsia="Calibri" w:hAnsi="Times New Roman" w:cs="Times New Roman"/>
          <w:sz w:val="24"/>
          <w:szCs w:val="24"/>
          <w:shd w:val="clear" w:color="auto" w:fill="FAFBFC"/>
        </w:rPr>
      </w:pPr>
    </w:p>
    <w:p w:rsidR="00BD7FBE" w:rsidRPr="00743073" w:rsidRDefault="00BD7FBE" w:rsidP="00BD7FBE">
      <w:pPr>
        <w:spacing w:after="0" w:line="240" w:lineRule="auto"/>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 xml:space="preserve">Наименование должности                                        </w:t>
      </w:r>
    </w:p>
    <w:p w:rsidR="00BD7FBE" w:rsidRPr="00743073" w:rsidRDefault="00BD7FBE" w:rsidP="00BD7FBE">
      <w:pPr>
        <w:spacing w:after="0" w:line="240" w:lineRule="auto"/>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руководителя ОМСУ                          __________________      _________________________</w:t>
      </w:r>
    </w:p>
    <w:p w:rsidR="00BD7FBE" w:rsidRPr="00743073" w:rsidRDefault="00BD7FBE" w:rsidP="00BD7FBE">
      <w:pPr>
        <w:spacing w:after="0" w:line="240" w:lineRule="auto"/>
        <w:jc w:val="both"/>
        <w:rPr>
          <w:rFonts w:ascii="Times New Roman" w:eastAsia="Calibri" w:hAnsi="Times New Roman" w:cs="Times New Roman"/>
          <w:sz w:val="24"/>
          <w:szCs w:val="24"/>
          <w:vertAlign w:val="superscript"/>
        </w:rPr>
      </w:pPr>
      <w:r w:rsidRPr="00743073">
        <w:rPr>
          <w:rFonts w:ascii="Times New Roman" w:eastAsia="Calibri" w:hAnsi="Times New Roman" w:cs="Times New Roman"/>
          <w:sz w:val="24"/>
          <w:szCs w:val="24"/>
          <w:vertAlign w:val="superscript"/>
        </w:rPr>
        <w:t xml:space="preserve">                                                       </w:t>
      </w:r>
      <w:r w:rsidRPr="00743073">
        <w:rPr>
          <w:rFonts w:ascii="Times New Roman" w:eastAsia="Calibri" w:hAnsi="Times New Roman" w:cs="Times New Roman"/>
          <w:sz w:val="24"/>
          <w:szCs w:val="24"/>
          <w:vertAlign w:val="superscript"/>
        </w:rPr>
        <w:tab/>
        <w:t xml:space="preserve">                                              (подпись) </w:t>
      </w:r>
      <w:r w:rsidRPr="00743073">
        <w:rPr>
          <w:rFonts w:ascii="Times New Roman" w:eastAsia="Calibri" w:hAnsi="Times New Roman" w:cs="Times New Roman"/>
          <w:sz w:val="24"/>
          <w:szCs w:val="24"/>
          <w:vertAlign w:val="superscript"/>
        </w:rPr>
        <w:tab/>
        <w:t xml:space="preserve">                                          </w:t>
      </w:r>
      <w:proofErr w:type="gramStart"/>
      <w:r w:rsidRPr="00743073">
        <w:rPr>
          <w:rFonts w:ascii="Times New Roman" w:eastAsia="Calibri" w:hAnsi="Times New Roman" w:cs="Times New Roman"/>
          <w:sz w:val="24"/>
          <w:szCs w:val="24"/>
          <w:vertAlign w:val="superscript"/>
        </w:rPr>
        <w:t xml:space="preserve">   (</w:t>
      </w:r>
      <w:proofErr w:type="gramEnd"/>
      <w:r w:rsidRPr="00743073">
        <w:rPr>
          <w:rFonts w:ascii="Times New Roman" w:eastAsia="Calibri" w:hAnsi="Times New Roman" w:cs="Times New Roman"/>
          <w:sz w:val="24"/>
          <w:szCs w:val="24"/>
          <w:vertAlign w:val="superscript"/>
        </w:rPr>
        <w:t>фамилия, инициалы)</w:t>
      </w: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tabs>
          <w:tab w:val="left" w:pos="3060"/>
        </w:tabs>
        <w:spacing w:after="0" w:line="240" w:lineRule="auto"/>
        <w:jc w:val="center"/>
        <w:rPr>
          <w:rFonts w:ascii="Times New Roman" w:eastAsia="Calibri" w:hAnsi="Times New Roman" w:cs="Times New Roman"/>
          <w:sz w:val="24"/>
          <w:szCs w:val="24"/>
          <w:vertAlign w:val="superscript"/>
          <w:lang w:eastAsia="ru-RU"/>
        </w:rPr>
      </w:pPr>
    </w:p>
    <w:p w:rsidR="00BD7FBE" w:rsidRPr="00743073" w:rsidRDefault="00BD7FBE" w:rsidP="00BD7FBE">
      <w:pPr>
        <w:spacing w:after="0" w:line="240" w:lineRule="auto"/>
        <w:jc w:val="both"/>
        <w:rPr>
          <w:rFonts w:ascii="Times New Roman" w:eastAsia="Calibri" w:hAnsi="Times New Roman" w:cs="Times New Roman"/>
          <w:sz w:val="24"/>
          <w:szCs w:val="24"/>
        </w:rPr>
      </w:pPr>
    </w:p>
    <w:p w:rsidR="00BD7FBE" w:rsidRPr="00743073" w:rsidRDefault="00BD7FBE" w:rsidP="00BD7FBE">
      <w:pPr>
        <w:spacing w:after="0" w:line="240" w:lineRule="auto"/>
        <w:ind w:left="57"/>
        <w:jc w:val="right"/>
        <w:rPr>
          <w:rFonts w:ascii="Times New Roman" w:eastAsia="Calibri" w:hAnsi="Times New Roman" w:cs="Times New Roman"/>
          <w:sz w:val="24"/>
          <w:szCs w:val="24"/>
        </w:rPr>
      </w:pPr>
    </w:p>
    <w:p w:rsidR="00BD7FBE" w:rsidRPr="00743073" w:rsidRDefault="00BD7FBE" w:rsidP="00BD7FBE">
      <w:pPr>
        <w:spacing w:after="0" w:line="240" w:lineRule="auto"/>
        <w:ind w:left="57"/>
        <w:jc w:val="right"/>
        <w:rPr>
          <w:rFonts w:ascii="Times New Roman" w:eastAsia="Calibri" w:hAnsi="Times New Roman" w:cs="Times New Roman"/>
          <w:sz w:val="24"/>
          <w:szCs w:val="24"/>
        </w:rPr>
      </w:pPr>
    </w:p>
    <w:p w:rsidR="00BD7FBE" w:rsidRPr="00743073" w:rsidRDefault="00BD7FBE" w:rsidP="00BD7FBE">
      <w:pPr>
        <w:spacing w:after="0" w:line="240" w:lineRule="auto"/>
        <w:ind w:left="57"/>
        <w:jc w:val="right"/>
        <w:rPr>
          <w:rFonts w:ascii="Times New Roman" w:eastAsia="Calibri" w:hAnsi="Times New Roman" w:cs="Times New Roman"/>
          <w:sz w:val="24"/>
          <w:szCs w:val="24"/>
        </w:rPr>
      </w:pPr>
    </w:p>
    <w:p w:rsidR="00BD7FBE" w:rsidRPr="00743073" w:rsidRDefault="00BD7FBE" w:rsidP="00BD7FBE">
      <w:pPr>
        <w:spacing w:after="0" w:line="240" w:lineRule="auto"/>
        <w:ind w:left="57"/>
        <w:jc w:val="right"/>
        <w:rPr>
          <w:rFonts w:ascii="Times New Roman" w:eastAsia="Calibri" w:hAnsi="Times New Roman" w:cs="Times New Roman"/>
          <w:sz w:val="20"/>
          <w:szCs w:val="20"/>
        </w:rPr>
      </w:pPr>
    </w:p>
    <w:p w:rsidR="00BD7FBE" w:rsidRPr="00743073" w:rsidRDefault="00BD7FBE" w:rsidP="00BD7FBE">
      <w:pPr>
        <w:spacing w:after="0" w:line="240" w:lineRule="auto"/>
        <w:ind w:left="57"/>
        <w:jc w:val="right"/>
        <w:rPr>
          <w:rFonts w:ascii="Times New Roman" w:eastAsia="Calibri" w:hAnsi="Times New Roman" w:cs="Times New Roman"/>
          <w:sz w:val="20"/>
          <w:szCs w:val="20"/>
        </w:rPr>
      </w:pPr>
    </w:p>
    <w:p w:rsidR="00BD7FBE" w:rsidRPr="00743073" w:rsidRDefault="00BD7FBE" w:rsidP="00BD7FBE">
      <w:pPr>
        <w:spacing w:after="0" w:line="240" w:lineRule="auto"/>
        <w:ind w:left="57"/>
        <w:jc w:val="right"/>
        <w:rPr>
          <w:rFonts w:ascii="Times New Roman" w:eastAsia="Calibri" w:hAnsi="Times New Roman" w:cs="Times New Roman"/>
          <w:sz w:val="20"/>
          <w:szCs w:val="20"/>
        </w:rPr>
      </w:pPr>
    </w:p>
    <w:p w:rsidR="00BD7FBE" w:rsidRPr="00743073" w:rsidRDefault="00BD7FBE" w:rsidP="00BD7FBE">
      <w:pPr>
        <w:spacing w:after="0" w:line="240"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rPr>
          <w:rFonts w:ascii="Times New Roman" w:eastAsia="Calibri" w:hAnsi="Times New Roman" w:cs="Times New Roman"/>
          <w:sz w:val="20"/>
          <w:szCs w:val="20"/>
        </w:rPr>
      </w:pPr>
    </w:p>
    <w:p w:rsidR="00BD7FBE" w:rsidRPr="00743073" w:rsidRDefault="00BD7FBE" w:rsidP="00BD7FBE">
      <w:pPr>
        <w:spacing w:after="200" w:line="276" w:lineRule="auto"/>
        <w:rPr>
          <w:rFonts w:ascii="Times New Roman" w:eastAsia="Calibri" w:hAnsi="Times New Roman" w:cs="Times New Roman"/>
          <w:sz w:val="20"/>
          <w:szCs w:val="20"/>
        </w:rPr>
      </w:pPr>
    </w:p>
    <w:p w:rsidR="00BD7FBE" w:rsidRPr="00743073" w:rsidRDefault="00BD7FBE" w:rsidP="00BD7FBE">
      <w:pPr>
        <w:spacing w:after="200" w:line="276" w:lineRule="auto"/>
        <w:rPr>
          <w:rFonts w:ascii="Times New Roman" w:eastAsia="Calibri" w:hAnsi="Times New Roman" w:cs="Times New Roman"/>
          <w:sz w:val="16"/>
          <w:szCs w:val="16"/>
          <w:shd w:val="clear" w:color="auto" w:fill="FAFBFC"/>
        </w:rPr>
      </w:pPr>
      <w:r w:rsidRPr="00743073">
        <w:rPr>
          <w:rFonts w:ascii="Times New Roman" w:eastAsia="Calibri" w:hAnsi="Times New Roman" w:cs="Times New Roman"/>
          <w:sz w:val="16"/>
          <w:szCs w:val="16"/>
          <w:shd w:val="clear" w:color="auto" w:fill="FAFBFC"/>
        </w:rPr>
        <w:t>Ф.И.О. исполнителя, контактный номер телефона</w:t>
      </w:r>
    </w:p>
    <w:p w:rsidR="00BD7FBE" w:rsidRPr="00743073" w:rsidRDefault="00BD7FBE" w:rsidP="00BD7FBE">
      <w:pPr>
        <w:spacing w:after="200" w:line="276" w:lineRule="auto"/>
        <w:rPr>
          <w:rFonts w:ascii="Times New Roman" w:eastAsia="Calibri" w:hAnsi="Times New Roman" w:cs="Times New Roman"/>
          <w:sz w:val="16"/>
          <w:szCs w:val="16"/>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r w:rsidRPr="00743073">
        <w:rPr>
          <w:rFonts w:ascii="Times New Roman" w:eastAsia="Calibri" w:hAnsi="Times New Roman" w:cs="Times New Roman"/>
          <w:sz w:val="20"/>
          <w:szCs w:val="20"/>
        </w:rPr>
        <w:t>Приложение 5.1</w:t>
      </w:r>
    </w:p>
    <w:p w:rsidR="00BD7FBE" w:rsidRPr="00743073" w:rsidRDefault="00BD7FBE" w:rsidP="00BD7FBE">
      <w:pPr>
        <w:tabs>
          <w:tab w:val="left" w:pos="6136"/>
        </w:tabs>
        <w:spacing w:after="200" w:line="276" w:lineRule="auto"/>
        <w:jc w:val="right"/>
        <w:rPr>
          <w:rFonts w:ascii="Times New Roman" w:eastAsia="Calibri" w:hAnsi="Times New Roman" w:cs="Times New Roman"/>
        </w:rPr>
      </w:pPr>
      <w:r w:rsidRPr="00743073">
        <w:rPr>
          <w:rFonts w:ascii="Times New Roman" w:eastAsia="Calibri" w:hAnsi="Times New Roman" w:cs="Times New Roman"/>
        </w:rPr>
        <w:t>к административному регламенту</w:t>
      </w:r>
    </w:p>
    <w:p w:rsidR="00BD7FBE" w:rsidRPr="00743073" w:rsidRDefault="00BD7FBE" w:rsidP="00BD7FBE">
      <w:pPr>
        <w:spacing w:after="0" w:line="240" w:lineRule="auto"/>
        <w:ind w:left="57"/>
        <w:rPr>
          <w:rFonts w:ascii="Times New Roman" w:eastAsia="Calibri" w:hAnsi="Times New Roman" w:cs="Times New Roman"/>
          <w:sz w:val="24"/>
          <w:szCs w:val="24"/>
        </w:rPr>
      </w:pPr>
      <w:r w:rsidRPr="00743073">
        <w:rPr>
          <w:rFonts w:ascii="Times New Roman" w:eastAsia="Calibri" w:hAnsi="Times New Roman" w:cs="Times New Roman"/>
          <w:sz w:val="24"/>
          <w:szCs w:val="24"/>
        </w:rPr>
        <w:t>Угловой штамп ОМСУ</w:t>
      </w: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spacing w:after="0" w:line="240" w:lineRule="auto"/>
        <w:ind w:left="6372"/>
        <w:rPr>
          <w:rFonts w:ascii="Times New Roman" w:eastAsia="Calibri" w:hAnsi="Times New Roman" w:cs="Times New Roman"/>
          <w:sz w:val="24"/>
          <w:szCs w:val="24"/>
        </w:rPr>
      </w:pPr>
      <w:r w:rsidRPr="00743073">
        <w:rPr>
          <w:rFonts w:ascii="Times New Roman" w:eastAsia="Calibri" w:hAnsi="Times New Roman" w:cs="Times New Roman"/>
          <w:sz w:val="24"/>
          <w:szCs w:val="24"/>
        </w:rPr>
        <w:t>______________________________</w:t>
      </w:r>
    </w:p>
    <w:p w:rsidR="00BD7FBE" w:rsidRPr="00743073" w:rsidRDefault="00BD7FBE" w:rsidP="00BD7FBE">
      <w:pPr>
        <w:spacing w:after="0" w:line="240" w:lineRule="auto"/>
        <w:ind w:left="6372"/>
        <w:rPr>
          <w:rFonts w:ascii="Times New Roman" w:eastAsia="Calibri" w:hAnsi="Times New Roman" w:cs="Times New Roman"/>
          <w:sz w:val="24"/>
          <w:szCs w:val="24"/>
          <w:vertAlign w:val="superscript"/>
        </w:rPr>
      </w:pPr>
      <w:r w:rsidRPr="00743073">
        <w:rPr>
          <w:rFonts w:ascii="Times New Roman" w:eastAsia="Calibri" w:hAnsi="Times New Roman" w:cs="Times New Roman"/>
          <w:sz w:val="24"/>
          <w:szCs w:val="24"/>
          <w:vertAlign w:val="superscript"/>
        </w:rPr>
        <w:t xml:space="preserve">              (</w:t>
      </w:r>
      <w:proofErr w:type="gramStart"/>
      <w:r w:rsidRPr="00743073">
        <w:rPr>
          <w:rFonts w:ascii="Times New Roman" w:eastAsia="Calibri" w:hAnsi="Times New Roman" w:cs="Times New Roman"/>
          <w:sz w:val="24"/>
          <w:szCs w:val="24"/>
          <w:vertAlign w:val="superscript"/>
        </w:rPr>
        <w:t>И .</w:t>
      </w:r>
      <w:proofErr w:type="gramEnd"/>
      <w:r w:rsidRPr="00743073">
        <w:rPr>
          <w:rFonts w:ascii="Times New Roman" w:eastAsia="Calibri" w:hAnsi="Times New Roman" w:cs="Times New Roman"/>
          <w:sz w:val="24"/>
          <w:szCs w:val="24"/>
          <w:vertAlign w:val="superscript"/>
        </w:rPr>
        <w:t>Ф.О. заявителя)</w:t>
      </w:r>
    </w:p>
    <w:p w:rsidR="00BD7FBE" w:rsidRPr="00743073" w:rsidRDefault="00BD7FBE" w:rsidP="00BD7FBE">
      <w:pPr>
        <w:spacing w:after="0" w:line="240" w:lineRule="auto"/>
        <w:ind w:left="6372"/>
        <w:rPr>
          <w:rFonts w:ascii="Times New Roman" w:eastAsia="Calibri" w:hAnsi="Times New Roman" w:cs="Times New Roman"/>
          <w:sz w:val="24"/>
          <w:szCs w:val="24"/>
        </w:rPr>
      </w:pPr>
      <w:r w:rsidRPr="00743073">
        <w:rPr>
          <w:rFonts w:ascii="Times New Roman" w:eastAsia="Calibri" w:hAnsi="Times New Roman" w:cs="Times New Roman"/>
          <w:sz w:val="24"/>
          <w:szCs w:val="24"/>
        </w:rPr>
        <w:t xml:space="preserve">_________________________ </w:t>
      </w:r>
    </w:p>
    <w:p w:rsidR="00BD7FBE" w:rsidRPr="00743073" w:rsidRDefault="00BD7FBE" w:rsidP="00BD7FBE">
      <w:pPr>
        <w:spacing w:after="0" w:line="240" w:lineRule="auto"/>
        <w:ind w:left="6372"/>
        <w:rPr>
          <w:rFonts w:ascii="Times New Roman" w:eastAsia="Calibri" w:hAnsi="Times New Roman" w:cs="Times New Roman"/>
          <w:sz w:val="24"/>
          <w:szCs w:val="24"/>
          <w:vertAlign w:val="superscript"/>
        </w:rPr>
      </w:pPr>
      <w:r w:rsidRPr="00743073">
        <w:rPr>
          <w:rFonts w:ascii="Times New Roman" w:eastAsia="Calibri" w:hAnsi="Times New Roman" w:cs="Times New Roman"/>
          <w:sz w:val="24"/>
          <w:szCs w:val="24"/>
          <w:vertAlign w:val="superscript"/>
        </w:rPr>
        <w:t xml:space="preserve">           (адрес, </w:t>
      </w:r>
      <w:proofErr w:type="gramStart"/>
      <w:r w:rsidRPr="00743073">
        <w:rPr>
          <w:rFonts w:ascii="Times New Roman" w:eastAsia="Calibri" w:hAnsi="Times New Roman" w:cs="Times New Roman"/>
          <w:sz w:val="24"/>
          <w:szCs w:val="24"/>
          <w:vertAlign w:val="superscript"/>
        </w:rPr>
        <w:t>индекс  заявителя</w:t>
      </w:r>
      <w:proofErr w:type="gramEnd"/>
      <w:r w:rsidRPr="00743073">
        <w:rPr>
          <w:rFonts w:ascii="Times New Roman" w:eastAsia="Calibri" w:hAnsi="Times New Roman" w:cs="Times New Roman"/>
          <w:sz w:val="24"/>
          <w:szCs w:val="24"/>
          <w:vertAlign w:val="superscript"/>
        </w:rPr>
        <w:t xml:space="preserve">) </w:t>
      </w: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widowControl w:val="0"/>
        <w:autoSpaceDE w:val="0"/>
        <w:autoSpaceDN w:val="0"/>
        <w:adjustRightInd w:val="0"/>
        <w:spacing w:after="0" w:line="240" w:lineRule="auto"/>
        <w:ind w:left="-142"/>
        <w:jc w:val="right"/>
        <w:rPr>
          <w:rFonts w:ascii="Times New Roman" w:eastAsia="Times New Roman" w:hAnsi="Times New Roman" w:cs="Times New Roman"/>
          <w:bCs/>
          <w:sz w:val="24"/>
          <w:szCs w:val="24"/>
          <w:lang w:eastAsia="ru-RU"/>
        </w:rPr>
      </w:pP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tabs>
          <w:tab w:val="left" w:pos="1395"/>
        </w:tabs>
        <w:spacing w:after="0" w:line="240" w:lineRule="auto"/>
        <w:jc w:val="center"/>
        <w:rPr>
          <w:rFonts w:ascii="Times New Roman" w:eastAsia="Calibri" w:hAnsi="Times New Roman" w:cs="Times New Roman"/>
          <w:sz w:val="24"/>
          <w:szCs w:val="24"/>
        </w:rPr>
      </w:pPr>
      <w:r w:rsidRPr="00743073">
        <w:rPr>
          <w:rFonts w:ascii="Times New Roman" w:eastAsia="Calibri" w:hAnsi="Times New Roman" w:cs="Times New Roman"/>
          <w:sz w:val="24"/>
          <w:szCs w:val="24"/>
        </w:rPr>
        <w:t>УВЕДОМЛЕНИЕ</w:t>
      </w:r>
    </w:p>
    <w:p w:rsidR="00BD7FBE" w:rsidRPr="00743073" w:rsidRDefault="00BD7FBE" w:rsidP="00BD7FBE">
      <w:pPr>
        <w:spacing w:after="0" w:line="240" w:lineRule="auto"/>
        <w:jc w:val="center"/>
        <w:rPr>
          <w:rFonts w:ascii="Times New Roman" w:eastAsia="Calibri" w:hAnsi="Times New Roman" w:cs="Times New Roman"/>
          <w:sz w:val="24"/>
          <w:szCs w:val="24"/>
        </w:rPr>
      </w:pPr>
      <w:r w:rsidRPr="00743073">
        <w:rPr>
          <w:rFonts w:ascii="Times New Roman" w:eastAsia="Calibri" w:hAnsi="Times New Roman" w:cs="Times New Roman"/>
          <w:sz w:val="24"/>
          <w:szCs w:val="24"/>
        </w:rPr>
        <w:t xml:space="preserve">об отказе в предоставлении информации об очередности предоставления </w:t>
      </w:r>
    </w:p>
    <w:p w:rsidR="00BD7FBE" w:rsidRPr="00743073" w:rsidRDefault="00BD7FBE" w:rsidP="00BD7FBE">
      <w:pPr>
        <w:spacing w:after="0" w:line="240" w:lineRule="auto"/>
        <w:jc w:val="center"/>
        <w:rPr>
          <w:rFonts w:ascii="Times New Roman" w:eastAsia="Calibri" w:hAnsi="Times New Roman" w:cs="Times New Roman"/>
          <w:sz w:val="24"/>
          <w:szCs w:val="24"/>
        </w:rPr>
      </w:pPr>
      <w:r w:rsidRPr="00743073">
        <w:rPr>
          <w:rFonts w:ascii="Times New Roman" w:eastAsia="Calibri" w:hAnsi="Times New Roman" w:cs="Times New Roman"/>
          <w:sz w:val="24"/>
          <w:szCs w:val="24"/>
        </w:rPr>
        <w:t>жилых помещений по договору социального найма</w:t>
      </w:r>
    </w:p>
    <w:p w:rsidR="00BD7FBE" w:rsidRPr="00743073" w:rsidRDefault="00BD7FBE" w:rsidP="00BD7FBE">
      <w:pPr>
        <w:tabs>
          <w:tab w:val="left" w:pos="2685"/>
        </w:tabs>
        <w:spacing w:after="0" w:line="240" w:lineRule="auto"/>
        <w:jc w:val="center"/>
        <w:rPr>
          <w:rFonts w:ascii="Times New Roman" w:eastAsia="Calibri" w:hAnsi="Times New Roman" w:cs="Times New Roman"/>
          <w:sz w:val="24"/>
          <w:szCs w:val="24"/>
        </w:rPr>
      </w:pP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spacing w:after="0" w:line="240" w:lineRule="auto"/>
        <w:ind w:firstLine="567"/>
        <w:rPr>
          <w:rFonts w:ascii="Times New Roman" w:eastAsia="Calibri" w:hAnsi="Times New Roman" w:cs="Times New Roman"/>
          <w:sz w:val="24"/>
          <w:szCs w:val="24"/>
        </w:rPr>
      </w:pPr>
      <w:r w:rsidRPr="00743073">
        <w:rPr>
          <w:rFonts w:ascii="Times New Roman" w:eastAsia="Calibri" w:hAnsi="Times New Roman" w:cs="Times New Roman"/>
          <w:sz w:val="24"/>
          <w:szCs w:val="24"/>
        </w:rPr>
        <w:t>Уважаемый (</w:t>
      </w:r>
      <w:proofErr w:type="spellStart"/>
      <w:proofErr w:type="gramStart"/>
      <w:r w:rsidRPr="00743073">
        <w:rPr>
          <w:rFonts w:ascii="Times New Roman" w:eastAsia="Calibri" w:hAnsi="Times New Roman" w:cs="Times New Roman"/>
          <w:sz w:val="24"/>
          <w:szCs w:val="24"/>
        </w:rPr>
        <w:t>ая</w:t>
      </w:r>
      <w:proofErr w:type="spellEnd"/>
      <w:r w:rsidRPr="00743073">
        <w:rPr>
          <w:rFonts w:ascii="Times New Roman" w:eastAsia="Calibri" w:hAnsi="Times New Roman" w:cs="Times New Roman"/>
          <w:sz w:val="24"/>
          <w:szCs w:val="24"/>
        </w:rPr>
        <w:t>)  _</w:t>
      </w:r>
      <w:proofErr w:type="gramEnd"/>
      <w:r w:rsidRPr="00743073">
        <w:rPr>
          <w:rFonts w:ascii="Times New Roman" w:eastAsia="Calibri" w:hAnsi="Times New Roman" w:cs="Times New Roman"/>
          <w:sz w:val="24"/>
          <w:szCs w:val="24"/>
        </w:rPr>
        <w:t>_____________________ ________________________________________,</w:t>
      </w:r>
    </w:p>
    <w:p w:rsidR="00BD7FBE" w:rsidRPr="00743073" w:rsidRDefault="00BD7FBE" w:rsidP="00BD7FBE">
      <w:pPr>
        <w:spacing w:after="0" w:line="240" w:lineRule="auto"/>
        <w:rPr>
          <w:rFonts w:ascii="Times New Roman" w:eastAsia="Calibri" w:hAnsi="Times New Roman" w:cs="Times New Roman"/>
          <w:sz w:val="24"/>
          <w:szCs w:val="24"/>
        </w:rPr>
      </w:pPr>
      <w:r w:rsidRPr="00743073">
        <w:rPr>
          <w:rFonts w:ascii="Times New Roman" w:eastAsia="Calibri" w:hAnsi="Times New Roman" w:cs="Times New Roman"/>
          <w:sz w:val="24"/>
          <w:szCs w:val="24"/>
          <w:vertAlign w:val="superscript"/>
          <w:lang w:eastAsia="ru-RU"/>
        </w:rPr>
        <w:t xml:space="preserve">                                                                                                                   (имя, отчество)</w:t>
      </w:r>
    </w:p>
    <w:p w:rsidR="00BD7FBE" w:rsidRPr="00743073" w:rsidRDefault="00BD7FBE" w:rsidP="00BD7FBE">
      <w:pPr>
        <w:spacing w:after="0" w:line="240" w:lineRule="auto"/>
        <w:jc w:val="both"/>
        <w:rPr>
          <w:rFonts w:ascii="Times New Roman" w:eastAsia="Calibri" w:hAnsi="Times New Roman" w:cs="Times New Roman"/>
          <w:sz w:val="24"/>
          <w:szCs w:val="24"/>
          <w:shd w:val="clear" w:color="auto" w:fill="FAFBFC"/>
        </w:rPr>
      </w:pPr>
      <w:r w:rsidRPr="00743073">
        <w:rPr>
          <w:rFonts w:ascii="Times New Roman" w:eastAsia="Calibri" w:hAnsi="Times New Roman" w:cs="Times New Roman"/>
          <w:sz w:val="24"/>
          <w:szCs w:val="24"/>
        </w:rPr>
        <w:t xml:space="preserve">рассмотрев Ваше заявление от ______________, </w:t>
      </w:r>
      <w:r w:rsidRPr="00743073">
        <w:rPr>
          <w:rFonts w:ascii="Times New Roman" w:eastAsia="Calibri" w:hAnsi="Times New Roman" w:cs="Times New Roman"/>
          <w:sz w:val="24"/>
          <w:szCs w:val="24"/>
          <w:shd w:val="clear" w:color="auto" w:fill="FAFBFC"/>
        </w:rPr>
        <w:t xml:space="preserve">сообщаю, что информация об очередности предоставления жилых помещений по договорам социального найма не может быть Вам </w:t>
      </w:r>
      <w:r w:rsidRPr="00743073">
        <w:rPr>
          <w:rFonts w:ascii="Times New Roman" w:eastAsia="Calibri" w:hAnsi="Times New Roman" w:cs="Times New Roman"/>
          <w:sz w:val="24"/>
          <w:szCs w:val="24"/>
          <w:shd w:val="clear" w:color="auto" w:fill="FAFBFC"/>
        </w:rPr>
        <w:lastRenderedPageBreak/>
        <w:t>предоставлена, поскольку Вы не состоите на учете в качестве нуждающегося (-</w:t>
      </w:r>
      <w:proofErr w:type="spellStart"/>
      <w:r w:rsidRPr="00743073">
        <w:rPr>
          <w:rFonts w:ascii="Times New Roman" w:eastAsia="Calibri" w:hAnsi="Times New Roman" w:cs="Times New Roman"/>
          <w:sz w:val="24"/>
          <w:szCs w:val="24"/>
          <w:shd w:val="clear" w:color="auto" w:fill="FAFBFC"/>
        </w:rPr>
        <w:t>щейся</w:t>
      </w:r>
      <w:proofErr w:type="spellEnd"/>
      <w:r w:rsidRPr="00743073">
        <w:rPr>
          <w:rFonts w:ascii="Times New Roman" w:eastAsia="Calibri" w:hAnsi="Times New Roman" w:cs="Times New Roman"/>
          <w:sz w:val="24"/>
          <w:szCs w:val="24"/>
          <w:shd w:val="clear" w:color="auto" w:fill="FAFBFC"/>
        </w:rPr>
        <w:t>) в жилых помещениях, предоставляемых по договорам социального найма.</w:t>
      </w:r>
    </w:p>
    <w:p w:rsidR="00BD7FBE" w:rsidRPr="00743073" w:rsidRDefault="00BD7FBE" w:rsidP="00BD7FBE">
      <w:pPr>
        <w:spacing w:after="0" w:line="240" w:lineRule="auto"/>
        <w:jc w:val="both"/>
        <w:rPr>
          <w:rFonts w:ascii="Times New Roman" w:eastAsia="Calibri" w:hAnsi="Times New Roman" w:cs="Times New Roman"/>
          <w:sz w:val="24"/>
          <w:szCs w:val="24"/>
          <w:shd w:val="clear" w:color="auto" w:fill="FAFBFC"/>
        </w:rPr>
      </w:pPr>
    </w:p>
    <w:p w:rsidR="00BD7FBE" w:rsidRPr="00743073" w:rsidRDefault="00BD7FBE" w:rsidP="00BD7FBE">
      <w:pPr>
        <w:spacing w:after="0" w:line="240" w:lineRule="auto"/>
        <w:jc w:val="both"/>
        <w:rPr>
          <w:rFonts w:ascii="Times New Roman" w:eastAsia="Calibri" w:hAnsi="Times New Roman" w:cs="Times New Roman"/>
          <w:sz w:val="24"/>
          <w:szCs w:val="24"/>
          <w:shd w:val="clear" w:color="auto" w:fill="FAFBFC"/>
        </w:rPr>
      </w:pPr>
    </w:p>
    <w:p w:rsidR="00BD7FBE" w:rsidRPr="00743073" w:rsidRDefault="00BD7FBE" w:rsidP="00BD7FBE">
      <w:pPr>
        <w:spacing w:after="0" w:line="240" w:lineRule="auto"/>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 xml:space="preserve">Наименование должности                                        </w:t>
      </w:r>
    </w:p>
    <w:p w:rsidR="00BD7FBE" w:rsidRPr="00743073" w:rsidRDefault="00BD7FBE" w:rsidP="00BD7FBE">
      <w:pPr>
        <w:spacing w:after="0" w:line="240" w:lineRule="auto"/>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руководителя ОМСУ                          __________________      _________________________</w:t>
      </w:r>
    </w:p>
    <w:p w:rsidR="00BD7FBE" w:rsidRPr="00743073" w:rsidRDefault="00BD7FBE" w:rsidP="00BD7FBE">
      <w:pPr>
        <w:spacing w:after="0" w:line="240" w:lineRule="auto"/>
        <w:jc w:val="both"/>
        <w:rPr>
          <w:rFonts w:ascii="Times New Roman" w:eastAsia="Calibri" w:hAnsi="Times New Roman" w:cs="Times New Roman"/>
          <w:sz w:val="24"/>
          <w:szCs w:val="24"/>
          <w:vertAlign w:val="superscript"/>
        </w:rPr>
      </w:pPr>
      <w:r w:rsidRPr="00743073">
        <w:rPr>
          <w:rFonts w:ascii="Times New Roman" w:eastAsia="Calibri" w:hAnsi="Times New Roman" w:cs="Times New Roman"/>
          <w:sz w:val="24"/>
          <w:szCs w:val="24"/>
          <w:vertAlign w:val="superscript"/>
        </w:rPr>
        <w:t xml:space="preserve">                                                       </w:t>
      </w:r>
      <w:r w:rsidRPr="00743073">
        <w:rPr>
          <w:rFonts w:ascii="Times New Roman" w:eastAsia="Calibri" w:hAnsi="Times New Roman" w:cs="Times New Roman"/>
          <w:sz w:val="24"/>
          <w:szCs w:val="24"/>
          <w:vertAlign w:val="superscript"/>
        </w:rPr>
        <w:tab/>
        <w:t xml:space="preserve">                                              (подпись) </w:t>
      </w:r>
      <w:r w:rsidRPr="00743073">
        <w:rPr>
          <w:rFonts w:ascii="Times New Roman" w:eastAsia="Calibri" w:hAnsi="Times New Roman" w:cs="Times New Roman"/>
          <w:sz w:val="24"/>
          <w:szCs w:val="24"/>
          <w:vertAlign w:val="superscript"/>
        </w:rPr>
        <w:tab/>
        <w:t xml:space="preserve">                                          </w:t>
      </w:r>
      <w:proofErr w:type="gramStart"/>
      <w:r w:rsidRPr="00743073">
        <w:rPr>
          <w:rFonts w:ascii="Times New Roman" w:eastAsia="Calibri" w:hAnsi="Times New Roman" w:cs="Times New Roman"/>
          <w:sz w:val="24"/>
          <w:szCs w:val="24"/>
          <w:vertAlign w:val="superscript"/>
        </w:rPr>
        <w:t xml:space="preserve">   (</w:t>
      </w:r>
      <w:proofErr w:type="gramEnd"/>
      <w:r w:rsidRPr="00743073">
        <w:rPr>
          <w:rFonts w:ascii="Times New Roman" w:eastAsia="Calibri" w:hAnsi="Times New Roman" w:cs="Times New Roman"/>
          <w:sz w:val="24"/>
          <w:szCs w:val="24"/>
          <w:vertAlign w:val="superscript"/>
        </w:rPr>
        <w:t>фамилия, инициалы)</w:t>
      </w: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rPr>
          <w:rFonts w:ascii="Times New Roman" w:eastAsia="Calibri" w:hAnsi="Times New Roman" w:cs="Times New Roman"/>
          <w:sz w:val="16"/>
          <w:szCs w:val="16"/>
          <w:shd w:val="clear" w:color="auto" w:fill="FAFBFC"/>
        </w:rPr>
      </w:pPr>
      <w:r w:rsidRPr="00743073">
        <w:rPr>
          <w:rFonts w:ascii="Times New Roman" w:eastAsia="Calibri" w:hAnsi="Times New Roman" w:cs="Times New Roman"/>
          <w:sz w:val="16"/>
          <w:szCs w:val="16"/>
          <w:shd w:val="clear" w:color="auto" w:fill="FAFBFC"/>
        </w:rPr>
        <w:t>Ф.И.О. исполнителя, контактный номер телефона</w:t>
      </w: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p>
    <w:p w:rsidR="00BD7FBE" w:rsidRPr="00743073" w:rsidRDefault="00BD7FBE" w:rsidP="00BD7FBE">
      <w:pPr>
        <w:spacing w:after="200" w:line="276" w:lineRule="auto"/>
        <w:ind w:left="57"/>
        <w:jc w:val="right"/>
        <w:rPr>
          <w:rFonts w:ascii="Times New Roman" w:eastAsia="Calibri" w:hAnsi="Times New Roman" w:cs="Times New Roman"/>
          <w:sz w:val="20"/>
          <w:szCs w:val="20"/>
        </w:rPr>
      </w:pPr>
      <w:r w:rsidRPr="00743073">
        <w:rPr>
          <w:rFonts w:ascii="Times New Roman" w:eastAsia="Calibri" w:hAnsi="Times New Roman" w:cs="Times New Roman"/>
          <w:sz w:val="20"/>
          <w:szCs w:val="20"/>
        </w:rPr>
        <w:t>Приложение № 6</w:t>
      </w:r>
    </w:p>
    <w:p w:rsidR="00BD7FBE" w:rsidRPr="00743073" w:rsidRDefault="00BD7FBE" w:rsidP="00BD7FBE">
      <w:pPr>
        <w:spacing w:after="200" w:line="276" w:lineRule="auto"/>
        <w:ind w:left="57"/>
        <w:jc w:val="right"/>
        <w:rPr>
          <w:rFonts w:ascii="Times New Roman" w:eastAsia="Calibri" w:hAnsi="Times New Roman" w:cs="Times New Roman"/>
          <w:sz w:val="20"/>
          <w:szCs w:val="20"/>
        </w:rPr>
      </w:pPr>
      <w:r w:rsidRPr="00743073">
        <w:rPr>
          <w:rFonts w:ascii="Times New Roman" w:eastAsia="Calibri" w:hAnsi="Times New Roman" w:cs="Times New Roman"/>
          <w:sz w:val="20"/>
          <w:szCs w:val="20"/>
        </w:rPr>
        <w:t>к административному регламенту</w:t>
      </w:r>
    </w:p>
    <w:p w:rsidR="00BD7FBE" w:rsidRPr="00743073" w:rsidRDefault="00BD7FBE" w:rsidP="00BD7FBE">
      <w:pPr>
        <w:spacing w:after="200" w:line="276" w:lineRule="auto"/>
        <w:ind w:left="57"/>
        <w:jc w:val="right"/>
        <w:rPr>
          <w:rFonts w:ascii="Times New Roman" w:eastAsia="Calibri" w:hAnsi="Times New Roman" w:cs="Times New Roman"/>
          <w:sz w:val="20"/>
          <w:szCs w:val="20"/>
        </w:rPr>
      </w:pPr>
      <w:r w:rsidRPr="00743073">
        <w:rPr>
          <w:rFonts w:ascii="Times New Roman" w:eastAsia="Calibri" w:hAnsi="Times New Roman" w:cs="Times New Roman"/>
          <w:sz w:val="20"/>
          <w:szCs w:val="20"/>
        </w:rPr>
        <w:t xml:space="preserve">предоставление муниципальной услуги </w:t>
      </w:r>
    </w:p>
    <w:p w:rsidR="00BD7FBE" w:rsidRPr="00743073" w:rsidRDefault="00BD7FBE" w:rsidP="00BD7FBE">
      <w:pPr>
        <w:spacing w:after="0" w:line="240" w:lineRule="auto"/>
        <w:ind w:left="57"/>
        <w:rPr>
          <w:rFonts w:ascii="Times New Roman" w:eastAsia="Calibri" w:hAnsi="Times New Roman" w:cs="Times New Roman"/>
          <w:sz w:val="24"/>
          <w:szCs w:val="24"/>
        </w:rPr>
      </w:pPr>
      <w:r w:rsidRPr="00743073">
        <w:rPr>
          <w:rFonts w:ascii="Times New Roman" w:eastAsia="Calibri" w:hAnsi="Times New Roman" w:cs="Times New Roman"/>
          <w:sz w:val="24"/>
          <w:szCs w:val="24"/>
        </w:rPr>
        <w:t>Угловой штамп ОМСУ</w:t>
      </w: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spacing w:after="0" w:line="240" w:lineRule="auto"/>
        <w:ind w:left="6372"/>
        <w:rPr>
          <w:rFonts w:ascii="Times New Roman" w:eastAsia="Calibri" w:hAnsi="Times New Roman" w:cs="Times New Roman"/>
          <w:sz w:val="24"/>
          <w:szCs w:val="24"/>
        </w:rPr>
      </w:pPr>
      <w:r w:rsidRPr="00743073">
        <w:rPr>
          <w:rFonts w:ascii="Times New Roman" w:eastAsia="Calibri" w:hAnsi="Times New Roman" w:cs="Times New Roman"/>
          <w:sz w:val="24"/>
          <w:szCs w:val="24"/>
        </w:rPr>
        <w:t>______________________________</w:t>
      </w:r>
    </w:p>
    <w:p w:rsidR="00BD7FBE" w:rsidRPr="00743073" w:rsidRDefault="00BD7FBE" w:rsidP="00BD7FBE">
      <w:pPr>
        <w:spacing w:after="0" w:line="240" w:lineRule="auto"/>
        <w:ind w:left="6372"/>
        <w:rPr>
          <w:rFonts w:ascii="Times New Roman" w:eastAsia="Calibri" w:hAnsi="Times New Roman" w:cs="Times New Roman"/>
          <w:sz w:val="24"/>
          <w:szCs w:val="24"/>
          <w:vertAlign w:val="superscript"/>
        </w:rPr>
      </w:pPr>
      <w:r w:rsidRPr="00743073">
        <w:rPr>
          <w:rFonts w:ascii="Times New Roman" w:eastAsia="Calibri" w:hAnsi="Times New Roman" w:cs="Times New Roman"/>
          <w:sz w:val="24"/>
          <w:szCs w:val="24"/>
          <w:vertAlign w:val="superscript"/>
        </w:rPr>
        <w:t xml:space="preserve">              (</w:t>
      </w:r>
      <w:proofErr w:type="gramStart"/>
      <w:r w:rsidRPr="00743073">
        <w:rPr>
          <w:rFonts w:ascii="Times New Roman" w:eastAsia="Calibri" w:hAnsi="Times New Roman" w:cs="Times New Roman"/>
          <w:sz w:val="24"/>
          <w:szCs w:val="24"/>
          <w:vertAlign w:val="superscript"/>
        </w:rPr>
        <w:t>И .</w:t>
      </w:r>
      <w:proofErr w:type="gramEnd"/>
      <w:r w:rsidRPr="00743073">
        <w:rPr>
          <w:rFonts w:ascii="Times New Roman" w:eastAsia="Calibri" w:hAnsi="Times New Roman" w:cs="Times New Roman"/>
          <w:sz w:val="24"/>
          <w:szCs w:val="24"/>
          <w:vertAlign w:val="superscript"/>
        </w:rPr>
        <w:t>Ф.О. заявителя)</w:t>
      </w:r>
    </w:p>
    <w:p w:rsidR="00BD7FBE" w:rsidRPr="00743073" w:rsidRDefault="00BD7FBE" w:rsidP="00BD7FBE">
      <w:pPr>
        <w:spacing w:after="0" w:line="240" w:lineRule="auto"/>
        <w:ind w:left="6372"/>
        <w:rPr>
          <w:rFonts w:ascii="Times New Roman" w:eastAsia="Calibri" w:hAnsi="Times New Roman" w:cs="Times New Roman"/>
          <w:sz w:val="24"/>
          <w:szCs w:val="24"/>
        </w:rPr>
      </w:pPr>
      <w:r w:rsidRPr="00743073">
        <w:rPr>
          <w:rFonts w:ascii="Times New Roman" w:eastAsia="Calibri" w:hAnsi="Times New Roman" w:cs="Times New Roman"/>
          <w:sz w:val="24"/>
          <w:szCs w:val="24"/>
        </w:rPr>
        <w:t xml:space="preserve">_________________________ </w:t>
      </w:r>
    </w:p>
    <w:p w:rsidR="00BD7FBE" w:rsidRPr="00743073" w:rsidRDefault="00BD7FBE" w:rsidP="00BD7FBE">
      <w:pPr>
        <w:spacing w:after="0" w:line="240" w:lineRule="auto"/>
        <w:ind w:left="6372"/>
        <w:rPr>
          <w:rFonts w:ascii="Times New Roman" w:eastAsia="Calibri" w:hAnsi="Times New Roman" w:cs="Times New Roman"/>
          <w:sz w:val="24"/>
          <w:szCs w:val="24"/>
          <w:vertAlign w:val="superscript"/>
        </w:rPr>
      </w:pPr>
      <w:r w:rsidRPr="00743073">
        <w:rPr>
          <w:rFonts w:ascii="Times New Roman" w:eastAsia="Calibri" w:hAnsi="Times New Roman" w:cs="Times New Roman"/>
          <w:sz w:val="24"/>
          <w:szCs w:val="24"/>
          <w:vertAlign w:val="superscript"/>
        </w:rPr>
        <w:t xml:space="preserve">           (адрес, </w:t>
      </w:r>
      <w:proofErr w:type="gramStart"/>
      <w:r w:rsidRPr="00743073">
        <w:rPr>
          <w:rFonts w:ascii="Times New Roman" w:eastAsia="Calibri" w:hAnsi="Times New Roman" w:cs="Times New Roman"/>
          <w:sz w:val="24"/>
          <w:szCs w:val="24"/>
          <w:vertAlign w:val="superscript"/>
        </w:rPr>
        <w:t>индекс  заявителя</w:t>
      </w:r>
      <w:proofErr w:type="gramEnd"/>
      <w:r w:rsidRPr="00743073">
        <w:rPr>
          <w:rFonts w:ascii="Times New Roman" w:eastAsia="Calibri" w:hAnsi="Times New Roman" w:cs="Times New Roman"/>
          <w:sz w:val="24"/>
          <w:szCs w:val="24"/>
          <w:vertAlign w:val="superscript"/>
        </w:rPr>
        <w:t xml:space="preserve">) </w:t>
      </w: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tabs>
          <w:tab w:val="left" w:pos="1395"/>
        </w:tabs>
        <w:spacing w:after="0" w:line="240" w:lineRule="auto"/>
        <w:jc w:val="center"/>
        <w:rPr>
          <w:rFonts w:ascii="Times New Roman" w:eastAsia="Calibri" w:hAnsi="Times New Roman" w:cs="Times New Roman"/>
          <w:sz w:val="24"/>
          <w:szCs w:val="24"/>
        </w:rPr>
      </w:pPr>
      <w:r w:rsidRPr="00743073">
        <w:rPr>
          <w:rFonts w:ascii="Times New Roman" w:eastAsia="Calibri" w:hAnsi="Times New Roman" w:cs="Times New Roman"/>
          <w:sz w:val="24"/>
          <w:szCs w:val="24"/>
        </w:rPr>
        <w:t>УВЕДОМЛЕНИЕ</w:t>
      </w:r>
    </w:p>
    <w:p w:rsidR="00BD7FBE" w:rsidRPr="00743073" w:rsidRDefault="00BD7FBE" w:rsidP="00BD7FBE">
      <w:pPr>
        <w:tabs>
          <w:tab w:val="left" w:pos="2685"/>
        </w:tabs>
        <w:spacing w:after="0" w:line="240" w:lineRule="auto"/>
        <w:jc w:val="center"/>
        <w:rPr>
          <w:rFonts w:ascii="Times New Roman" w:eastAsia="Calibri" w:hAnsi="Times New Roman" w:cs="Times New Roman"/>
          <w:sz w:val="24"/>
          <w:szCs w:val="24"/>
        </w:rPr>
      </w:pPr>
      <w:r w:rsidRPr="00743073">
        <w:rPr>
          <w:rFonts w:ascii="Times New Roman" w:eastAsia="Calibri" w:hAnsi="Times New Roman" w:cs="Times New Roman"/>
          <w:sz w:val="24"/>
          <w:szCs w:val="24"/>
        </w:rPr>
        <w:t>о приостановлении предоставления муниципальной услуги</w:t>
      </w: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spacing w:after="0" w:line="240" w:lineRule="auto"/>
        <w:rPr>
          <w:rFonts w:ascii="Times New Roman" w:eastAsia="Calibri" w:hAnsi="Times New Roman" w:cs="Times New Roman"/>
          <w:sz w:val="24"/>
          <w:szCs w:val="24"/>
        </w:rPr>
      </w:pPr>
    </w:p>
    <w:p w:rsidR="00BD7FBE" w:rsidRPr="00743073" w:rsidRDefault="00BD7FBE" w:rsidP="00BD7FBE">
      <w:pPr>
        <w:spacing w:after="0" w:line="240" w:lineRule="auto"/>
        <w:rPr>
          <w:rFonts w:ascii="Times New Roman" w:eastAsia="Calibri" w:hAnsi="Times New Roman" w:cs="Times New Roman"/>
          <w:sz w:val="24"/>
          <w:szCs w:val="24"/>
        </w:rPr>
      </w:pPr>
      <w:r w:rsidRPr="00743073">
        <w:rPr>
          <w:rFonts w:ascii="Times New Roman" w:eastAsia="Calibri" w:hAnsi="Times New Roman" w:cs="Times New Roman"/>
          <w:sz w:val="24"/>
          <w:szCs w:val="24"/>
        </w:rPr>
        <w:t>Уважаемый (</w:t>
      </w:r>
      <w:proofErr w:type="spellStart"/>
      <w:proofErr w:type="gramStart"/>
      <w:r w:rsidRPr="00743073">
        <w:rPr>
          <w:rFonts w:ascii="Times New Roman" w:eastAsia="Calibri" w:hAnsi="Times New Roman" w:cs="Times New Roman"/>
          <w:sz w:val="24"/>
          <w:szCs w:val="24"/>
        </w:rPr>
        <w:t>ая</w:t>
      </w:r>
      <w:proofErr w:type="spellEnd"/>
      <w:r w:rsidRPr="00743073">
        <w:rPr>
          <w:rFonts w:ascii="Times New Roman" w:eastAsia="Calibri" w:hAnsi="Times New Roman" w:cs="Times New Roman"/>
          <w:sz w:val="24"/>
          <w:szCs w:val="24"/>
        </w:rPr>
        <w:t xml:space="preserve">)  </w:t>
      </w:r>
      <w:r w:rsidRPr="00743073">
        <w:rPr>
          <w:rFonts w:ascii="Times New Roman" w:eastAsia="Calibri" w:hAnsi="Times New Roman" w:cs="Times New Roman"/>
          <w:sz w:val="24"/>
          <w:szCs w:val="24"/>
          <w:u w:val="single"/>
        </w:rPr>
        <w:t>_</w:t>
      </w:r>
      <w:proofErr w:type="gramEnd"/>
      <w:r w:rsidRPr="00743073">
        <w:rPr>
          <w:rFonts w:ascii="Times New Roman" w:eastAsia="Calibri" w:hAnsi="Times New Roman" w:cs="Times New Roman"/>
          <w:sz w:val="24"/>
          <w:szCs w:val="24"/>
          <w:u w:val="single"/>
        </w:rPr>
        <w:t>_____________________</w:t>
      </w:r>
      <w:r w:rsidRPr="00743073">
        <w:rPr>
          <w:rFonts w:ascii="Times New Roman" w:eastAsia="Calibri" w:hAnsi="Times New Roman" w:cs="Times New Roman"/>
          <w:sz w:val="24"/>
          <w:szCs w:val="24"/>
        </w:rPr>
        <w:t xml:space="preserve"> _________________________________</w:t>
      </w:r>
    </w:p>
    <w:p w:rsidR="00BD7FBE" w:rsidRPr="00743073" w:rsidRDefault="00BD7FBE" w:rsidP="00BD7FBE">
      <w:pPr>
        <w:tabs>
          <w:tab w:val="left" w:pos="3060"/>
        </w:tabs>
        <w:spacing w:after="0" w:line="240" w:lineRule="auto"/>
        <w:jc w:val="center"/>
        <w:rPr>
          <w:rFonts w:ascii="Times New Roman" w:eastAsia="Calibri" w:hAnsi="Times New Roman" w:cs="Times New Roman"/>
          <w:sz w:val="24"/>
          <w:szCs w:val="24"/>
          <w:vertAlign w:val="superscript"/>
          <w:lang w:eastAsia="ru-RU"/>
        </w:rPr>
      </w:pPr>
      <w:r w:rsidRPr="00743073">
        <w:rPr>
          <w:rFonts w:ascii="Times New Roman" w:eastAsia="Calibri" w:hAnsi="Times New Roman" w:cs="Times New Roman"/>
          <w:sz w:val="24"/>
          <w:szCs w:val="24"/>
          <w:vertAlign w:val="superscript"/>
          <w:lang w:eastAsia="ru-RU"/>
        </w:rPr>
        <w:t>(имя, отчество)</w:t>
      </w:r>
    </w:p>
    <w:p w:rsidR="00BD7FBE" w:rsidRPr="00743073" w:rsidRDefault="00BD7FBE" w:rsidP="00BD7FBE">
      <w:pPr>
        <w:spacing w:after="0" w:line="240" w:lineRule="auto"/>
        <w:jc w:val="right"/>
        <w:rPr>
          <w:rFonts w:ascii="Times New Roman" w:eastAsia="Calibri" w:hAnsi="Times New Roman" w:cs="Times New Roman"/>
          <w:sz w:val="24"/>
          <w:szCs w:val="24"/>
        </w:rPr>
      </w:pPr>
    </w:p>
    <w:p w:rsidR="00BD7FBE" w:rsidRPr="00743073" w:rsidRDefault="00BD7FBE" w:rsidP="00BD7FBE">
      <w:pPr>
        <w:spacing w:after="0" w:line="240" w:lineRule="auto"/>
        <w:rPr>
          <w:rFonts w:ascii="Times New Roman" w:eastAsia="Calibri" w:hAnsi="Times New Roman" w:cs="Times New Roman"/>
          <w:sz w:val="24"/>
          <w:szCs w:val="24"/>
        </w:rPr>
      </w:pPr>
      <w:r w:rsidRPr="00743073">
        <w:rPr>
          <w:rFonts w:ascii="Times New Roman" w:eastAsia="Calibri" w:hAnsi="Times New Roman" w:cs="Times New Roman"/>
          <w:sz w:val="24"/>
          <w:szCs w:val="24"/>
        </w:rPr>
        <w:lastRenderedPageBreak/>
        <w:t xml:space="preserve">В связи с </w:t>
      </w:r>
      <w:proofErr w:type="spellStart"/>
      <w:r w:rsidRPr="00743073">
        <w:rPr>
          <w:rFonts w:ascii="Times New Roman" w:eastAsia="Calibri" w:hAnsi="Times New Roman" w:cs="Times New Roman"/>
          <w:sz w:val="24"/>
          <w:szCs w:val="24"/>
        </w:rPr>
        <w:t>непоступлением</w:t>
      </w:r>
      <w:proofErr w:type="spellEnd"/>
      <w:r w:rsidRPr="00743073">
        <w:rPr>
          <w:rFonts w:ascii="Times New Roman" w:eastAsia="Calibri" w:hAnsi="Times New Roman" w:cs="Times New Roman"/>
          <w:sz w:val="24"/>
          <w:szCs w:val="24"/>
        </w:rPr>
        <w:t xml:space="preserve"> ответа на межведомственный запрос, направленный в рамках Федерального </w:t>
      </w:r>
      <w:proofErr w:type="gramStart"/>
      <w:r w:rsidRPr="00743073">
        <w:rPr>
          <w:rFonts w:ascii="Times New Roman" w:eastAsia="Calibri" w:hAnsi="Times New Roman" w:cs="Times New Roman"/>
          <w:sz w:val="24"/>
          <w:szCs w:val="24"/>
        </w:rPr>
        <w:t>закона  от</w:t>
      </w:r>
      <w:proofErr w:type="gramEnd"/>
      <w:r w:rsidRPr="00743073">
        <w:rPr>
          <w:rFonts w:ascii="Times New Roman" w:eastAsia="Calibri" w:hAnsi="Times New Roman" w:cs="Times New Roman"/>
          <w:sz w:val="24"/>
          <w:szCs w:val="24"/>
        </w:rPr>
        <w:t xml:space="preserve"> 27.07.2010 N 210-ФЗ "Об организации предоставления государственных и муниципальных услуг" из </w:t>
      </w:r>
      <w:r w:rsidRPr="00743073">
        <w:rPr>
          <w:rFonts w:ascii="Times New Roman" w:eastAsia="Calibri" w:hAnsi="Times New Roman" w:cs="Times New Roman"/>
          <w:sz w:val="24"/>
          <w:szCs w:val="24"/>
          <w:u w:val="single"/>
        </w:rPr>
        <w:t>______________________________________________________________</w:t>
      </w:r>
    </w:p>
    <w:p w:rsidR="00BD7FBE" w:rsidRPr="00743073" w:rsidRDefault="00BD7FBE" w:rsidP="00BD7FBE">
      <w:pPr>
        <w:spacing w:after="0" w:line="240" w:lineRule="auto"/>
        <w:rPr>
          <w:rFonts w:ascii="Times New Roman" w:eastAsia="Calibri" w:hAnsi="Times New Roman" w:cs="Times New Roman"/>
          <w:sz w:val="24"/>
          <w:szCs w:val="24"/>
        </w:rPr>
      </w:pPr>
      <w:r w:rsidRPr="00743073">
        <w:rPr>
          <w:rFonts w:ascii="Times New Roman" w:eastAsia="Calibri" w:hAnsi="Times New Roman" w:cs="Times New Roman"/>
          <w:sz w:val="24"/>
          <w:szCs w:val="24"/>
        </w:rPr>
        <w:t xml:space="preserve">                                                            </w:t>
      </w:r>
      <w:r w:rsidRPr="00743073">
        <w:rPr>
          <w:rFonts w:ascii="Times New Roman" w:eastAsia="Calibri" w:hAnsi="Times New Roman" w:cs="Times New Roman"/>
          <w:sz w:val="24"/>
          <w:szCs w:val="24"/>
          <w:vertAlign w:val="superscript"/>
        </w:rPr>
        <w:t xml:space="preserve">(наименование организации) </w:t>
      </w:r>
    </w:p>
    <w:p w:rsidR="00BD7FBE" w:rsidRPr="00743073" w:rsidRDefault="00BD7FBE" w:rsidP="00BD7FBE">
      <w:pPr>
        <w:spacing w:after="0" w:line="240" w:lineRule="auto"/>
        <w:rPr>
          <w:rFonts w:ascii="Times New Roman" w:eastAsia="Calibri" w:hAnsi="Times New Roman" w:cs="Times New Roman"/>
          <w:sz w:val="24"/>
          <w:szCs w:val="24"/>
        </w:rPr>
      </w:pPr>
      <w:r w:rsidRPr="00743073">
        <w:rPr>
          <w:rFonts w:ascii="Times New Roman" w:eastAsia="Calibri" w:hAnsi="Times New Roman" w:cs="Times New Roman"/>
          <w:sz w:val="24"/>
          <w:szCs w:val="24"/>
        </w:rPr>
        <w:t xml:space="preserve">по вопросу получения документа (сведений)______________________________________, предоставление муниципальной услуги по </w:t>
      </w:r>
      <w:proofErr w:type="gramStart"/>
      <w:r w:rsidRPr="00743073">
        <w:rPr>
          <w:rFonts w:ascii="Times New Roman" w:eastAsia="Calibri" w:hAnsi="Times New Roman" w:cs="Times New Roman"/>
          <w:sz w:val="24"/>
          <w:szCs w:val="24"/>
        </w:rPr>
        <w:t>назначению  _</w:t>
      </w:r>
      <w:proofErr w:type="gramEnd"/>
      <w:r w:rsidRPr="00743073">
        <w:rPr>
          <w:rFonts w:ascii="Times New Roman" w:eastAsia="Calibri" w:hAnsi="Times New Roman" w:cs="Times New Roman"/>
          <w:sz w:val="24"/>
          <w:szCs w:val="24"/>
        </w:rPr>
        <w:t>____________________________</w:t>
      </w:r>
    </w:p>
    <w:p w:rsidR="00BD7FBE" w:rsidRPr="00743073" w:rsidRDefault="00BD7FBE" w:rsidP="00BD7FBE">
      <w:pPr>
        <w:spacing w:after="0" w:line="240" w:lineRule="auto"/>
        <w:jc w:val="center"/>
        <w:rPr>
          <w:rFonts w:ascii="Times New Roman" w:eastAsia="Calibri" w:hAnsi="Times New Roman" w:cs="Times New Roman"/>
          <w:sz w:val="24"/>
          <w:szCs w:val="24"/>
          <w:vertAlign w:val="superscript"/>
        </w:rPr>
      </w:pPr>
      <w:r w:rsidRPr="00743073">
        <w:rPr>
          <w:rFonts w:ascii="Times New Roman" w:eastAsia="Calibri" w:hAnsi="Times New Roman" w:cs="Times New Roman"/>
          <w:sz w:val="24"/>
          <w:szCs w:val="24"/>
          <w:vertAlign w:val="superscript"/>
        </w:rPr>
        <w:t xml:space="preserve">                                                                                                                               (наименование меры социальной поддержки)</w:t>
      </w:r>
    </w:p>
    <w:p w:rsidR="00BD7FBE" w:rsidRPr="00743073" w:rsidRDefault="00BD7FBE" w:rsidP="00BD7FBE">
      <w:pPr>
        <w:spacing w:after="0" w:line="240" w:lineRule="auto"/>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приостановлено.</w:t>
      </w:r>
    </w:p>
    <w:p w:rsidR="00BD7FBE" w:rsidRPr="00743073" w:rsidRDefault="00BD7FBE" w:rsidP="00BD7FBE">
      <w:pPr>
        <w:tabs>
          <w:tab w:val="left" w:pos="142"/>
          <w:tab w:val="left" w:pos="284"/>
        </w:tabs>
        <w:spacing w:after="0" w:line="240" w:lineRule="auto"/>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 xml:space="preserve"> </w:t>
      </w:r>
      <w:proofErr w:type="gramStart"/>
      <w:r w:rsidRPr="00743073">
        <w:rPr>
          <w:rFonts w:ascii="Times New Roman" w:eastAsia="Calibri" w:hAnsi="Times New Roman" w:cs="Times New Roman"/>
          <w:sz w:val="24"/>
          <w:szCs w:val="24"/>
        </w:rPr>
        <w:t>При  поступлении</w:t>
      </w:r>
      <w:proofErr w:type="gramEnd"/>
      <w:r w:rsidRPr="00743073">
        <w:rPr>
          <w:rFonts w:ascii="Times New Roman" w:eastAsia="Calibri" w:hAnsi="Times New Roman" w:cs="Times New Roman"/>
          <w:sz w:val="24"/>
          <w:szCs w:val="24"/>
        </w:rPr>
        <w:t xml:space="preserve"> ответа на названный(е) межведомственный(е) запрос(ы) уведомление о назначении (об отказе в назначении) меры социальной поддержки будет направлено в Ваш адрес в течение  _____ рабочих дней со дня поступления соответствующего ответа.</w:t>
      </w:r>
    </w:p>
    <w:p w:rsidR="00BD7FBE" w:rsidRPr="00743073" w:rsidRDefault="00BD7FBE" w:rsidP="00BD7FBE">
      <w:pPr>
        <w:spacing w:after="0" w:line="240" w:lineRule="auto"/>
        <w:jc w:val="both"/>
        <w:rPr>
          <w:rFonts w:ascii="Times New Roman" w:eastAsia="Calibri" w:hAnsi="Times New Roman" w:cs="Times New Roman"/>
          <w:sz w:val="24"/>
          <w:szCs w:val="24"/>
        </w:rPr>
      </w:pPr>
    </w:p>
    <w:p w:rsidR="00BD7FBE" w:rsidRPr="00743073" w:rsidRDefault="00BD7FBE" w:rsidP="00BD7FBE">
      <w:pPr>
        <w:widowControl w:val="0"/>
        <w:autoSpaceDE w:val="0"/>
        <w:autoSpaceDN w:val="0"/>
        <w:spacing w:after="0" w:line="240" w:lineRule="auto"/>
        <w:ind w:firstLine="540"/>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Информируем, что Вы вправе представить документы, содержащие выше перечисленные сведения, по собственной инициативе:</w:t>
      </w:r>
    </w:p>
    <w:p w:rsidR="00BD7FBE" w:rsidRPr="00743073" w:rsidRDefault="00BD7FBE" w:rsidP="00BD7FBE">
      <w:pPr>
        <w:widowControl w:val="0"/>
        <w:autoSpaceDE w:val="0"/>
        <w:autoSpaceDN w:val="0"/>
        <w:spacing w:after="0" w:line="240" w:lineRule="auto"/>
        <w:ind w:firstLine="540"/>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при личной явке:</w:t>
      </w:r>
    </w:p>
    <w:p w:rsidR="00BD7FBE" w:rsidRPr="00743073" w:rsidRDefault="00BD7FBE" w:rsidP="00BD7FBE">
      <w:pPr>
        <w:widowControl w:val="0"/>
        <w:autoSpaceDE w:val="0"/>
        <w:autoSpaceDN w:val="0"/>
        <w:spacing w:after="0" w:line="240" w:lineRule="auto"/>
        <w:ind w:firstLine="540"/>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в филиалах, отделах, удаленных рабочих местах МФЦ, в ОМСУ/Организации;</w:t>
      </w:r>
    </w:p>
    <w:p w:rsidR="00BD7FBE" w:rsidRPr="00743073" w:rsidRDefault="00BD7FBE" w:rsidP="00BD7FBE">
      <w:pPr>
        <w:widowControl w:val="0"/>
        <w:autoSpaceDE w:val="0"/>
        <w:autoSpaceDN w:val="0"/>
        <w:spacing w:after="0" w:line="240" w:lineRule="auto"/>
        <w:ind w:firstLine="540"/>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без личной явки:</w:t>
      </w:r>
    </w:p>
    <w:p w:rsidR="00BD7FBE" w:rsidRPr="00743073" w:rsidRDefault="00BD7FBE" w:rsidP="00BD7FBE">
      <w:pPr>
        <w:widowControl w:val="0"/>
        <w:autoSpaceDE w:val="0"/>
        <w:autoSpaceDN w:val="0"/>
        <w:spacing w:after="0" w:line="240" w:lineRule="auto"/>
        <w:ind w:firstLine="540"/>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в электронной форме через личный кабинет заявителя на ПГУ ЛО/ЕПГУ;</w:t>
      </w:r>
    </w:p>
    <w:p w:rsidR="00BD7FBE" w:rsidRPr="00743073" w:rsidRDefault="00BD7FBE" w:rsidP="00BD7FBE">
      <w:pPr>
        <w:widowControl w:val="0"/>
        <w:autoSpaceDE w:val="0"/>
        <w:autoSpaceDN w:val="0"/>
        <w:spacing w:after="0" w:line="240" w:lineRule="auto"/>
        <w:ind w:firstLine="540"/>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электронной почте.</w:t>
      </w:r>
    </w:p>
    <w:p w:rsidR="00BD7FBE" w:rsidRPr="00743073" w:rsidRDefault="00BD7FBE" w:rsidP="00BD7FBE">
      <w:pPr>
        <w:spacing w:after="0" w:line="240" w:lineRule="auto"/>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При поступлении указанных документов (сведений) в ОМСУ решение о предоставлении (об отказе в предоставлении) муниципальной услуги будет принято и направлено в Ваш адрес в установленные сроки.</w:t>
      </w:r>
    </w:p>
    <w:p w:rsidR="00BD7FBE" w:rsidRPr="00743073" w:rsidRDefault="00BD7FBE" w:rsidP="00BD7FBE">
      <w:pPr>
        <w:spacing w:after="0" w:line="240" w:lineRule="auto"/>
        <w:jc w:val="both"/>
        <w:rPr>
          <w:rFonts w:ascii="Times New Roman" w:eastAsia="Calibri" w:hAnsi="Times New Roman" w:cs="Times New Roman"/>
          <w:sz w:val="24"/>
          <w:szCs w:val="24"/>
        </w:rPr>
      </w:pPr>
    </w:p>
    <w:p w:rsidR="00BD7FBE" w:rsidRPr="00743073" w:rsidRDefault="00BD7FBE" w:rsidP="00BD7FBE">
      <w:pPr>
        <w:spacing w:after="0" w:line="240" w:lineRule="auto"/>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 xml:space="preserve">Наименование должности                                        </w:t>
      </w:r>
    </w:p>
    <w:p w:rsidR="00BD7FBE" w:rsidRPr="00743073" w:rsidRDefault="00BD7FBE" w:rsidP="00BD7FBE">
      <w:pPr>
        <w:spacing w:after="0" w:line="240" w:lineRule="auto"/>
        <w:jc w:val="both"/>
        <w:rPr>
          <w:rFonts w:ascii="Times New Roman" w:eastAsia="Calibri" w:hAnsi="Times New Roman" w:cs="Times New Roman"/>
          <w:sz w:val="24"/>
          <w:szCs w:val="24"/>
        </w:rPr>
      </w:pPr>
      <w:r w:rsidRPr="00743073">
        <w:rPr>
          <w:rFonts w:ascii="Times New Roman" w:eastAsia="Calibri" w:hAnsi="Times New Roman" w:cs="Times New Roman"/>
          <w:sz w:val="24"/>
          <w:szCs w:val="24"/>
        </w:rPr>
        <w:t>руководителя ОМСУ                          __________________      _________________________</w:t>
      </w:r>
    </w:p>
    <w:p w:rsidR="00BD7FBE" w:rsidRPr="00743073" w:rsidRDefault="00BD7FBE" w:rsidP="00BD7FBE">
      <w:pPr>
        <w:spacing w:after="0" w:line="240" w:lineRule="auto"/>
        <w:jc w:val="both"/>
        <w:rPr>
          <w:rFonts w:ascii="Times New Roman" w:eastAsia="Calibri" w:hAnsi="Times New Roman" w:cs="Times New Roman"/>
          <w:sz w:val="24"/>
          <w:szCs w:val="24"/>
          <w:vertAlign w:val="superscript"/>
        </w:rPr>
      </w:pPr>
      <w:r w:rsidRPr="00743073">
        <w:rPr>
          <w:rFonts w:ascii="Times New Roman" w:eastAsia="Calibri" w:hAnsi="Times New Roman" w:cs="Times New Roman"/>
          <w:sz w:val="24"/>
          <w:szCs w:val="24"/>
          <w:vertAlign w:val="superscript"/>
        </w:rPr>
        <w:t xml:space="preserve">                                                       </w:t>
      </w:r>
      <w:r w:rsidRPr="00743073">
        <w:rPr>
          <w:rFonts w:ascii="Times New Roman" w:eastAsia="Calibri" w:hAnsi="Times New Roman" w:cs="Times New Roman"/>
          <w:sz w:val="24"/>
          <w:szCs w:val="24"/>
          <w:vertAlign w:val="superscript"/>
        </w:rPr>
        <w:tab/>
        <w:t xml:space="preserve">                                              (подпись) </w:t>
      </w:r>
      <w:r w:rsidRPr="00743073">
        <w:rPr>
          <w:rFonts w:ascii="Times New Roman" w:eastAsia="Calibri" w:hAnsi="Times New Roman" w:cs="Times New Roman"/>
          <w:sz w:val="24"/>
          <w:szCs w:val="24"/>
          <w:vertAlign w:val="superscript"/>
        </w:rPr>
        <w:tab/>
        <w:t xml:space="preserve">                                          </w:t>
      </w:r>
      <w:proofErr w:type="gramStart"/>
      <w:r w:rsidRPr="00743073">
        <w:rPr>
          <w:rFonts w:ascii="Times New Roman" w:eastAsia="Calibri" w:hAnsi="Times New Roman" w:cs="Times New Roman"/>
          <w:sz w:val="24"/>
          <w:szCs w:val="24"/>
          <w:vertAlign w:val="superscript"/>
        </w:rPr>
        <w:t xml:space="preserve">   (</w:t>
      </w:r>
      <w:proofErr w:type="gramEnd"/>
      <w:r w:rsidRPr="00743073">
        <w:rPr>
          <w:rFonts w:ascii="Times New Roman" w:eastAsia="Calibri" w:hAnsi="Times New Roman" w:cs="Times New Roman"/>
          <w:sz w:val="24"/>
          <w:szCs w:val="24"/>
          <w:vertAlign w:val="superscript"/>
        </w:rPr>
        <w:t>фамилия, инициалы)</w:t>
      </w:r>
    </w:p>
    <w:p w:rsidR="00BD7FBE" w:rsidRPr="00BD7FBE" w:rsidRDefault="00BD7FBE" w:rsidP="00BD7FBE">
      <w:pPr>
        <w:spacing w:after="0" w:line="240" w:lineRule="auto"/>
        <w:rPr>
          <w:rFonts w:ascii="Times New Roman" w:eastAsia="Calibri" w:hAnsi="Times New Roman" w:cs="Times New Roman"/>
          <w:sz w:val="24"/>
          <w:szCs w:val="24"/>
        </w:rPr>
      </w:pPr>
      <w:r w:rsidRPr="00743073">
        <w:rPr>
          <w:rFonts w:ascii="Times New Roman" w:eastAsia="Calibri" w:hAnsi="Times New Roman" w:cs="Times New Roman"/>
          <w:sz w:val="24"/>
          <w:szCs w:val="24"/>
        </w:rPr>
        <w:t xml:space="preserve">  </w:t>
      </w:r>
      <w:proofErr w:type="spellStart"/>
      <w:r w:rsidRPr="00743073">
        <w:rPr>
          <w:rFonts w:ascii="Times New Roman" w:eastAsia="Calibri" w:hAnsi="Times New Roman" w:cs="Times New Roman"/>
          <w:sz w:val="24"/>
          <w:szCs w:val="24"/>
        </w:rPr>
        <w:t>Исп</w:t>
      </w:r>
      <w:proofErr w:type="spellEnd"/>
    </w:p>
    <w:p w:rsidR="00472F44" w:rsidRPr="00251DFA" w:rsidRDefault="00472F44" w:rsidP="00BD7FBE">
      <w:pPr>
        <w:tabs>
          <w:tab w:val="left" w:pos="1134"/>
        </w:tabs>
        <w:autoSpaceDE w:val="0"/>
        <w:autoSpaceDN w:val="0"/>
        <w:adjustRightInd w:val="0"/>
        <w:spacing w:after="0" w:line="240" w:lineRule="auto"/>
        <w:jc w:val="center"/>
        <w:rPr>
          <w:rFonts w:ascii="Times New Roman" w:hAnsi="Times New Roman" w:cs="Times New Roman"/>
          <w:sz w:val="28"/>
          <w:szCs w:val="28"/>
        </w:rPr>
      </w:pPr>
    </w:p>
    <w:sectPr w:rsidR="00472F44" w:rsidRPr="00251DFA" w:rsidSect="00251D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NewRomanPSMT">
    <w:altName w:val="Times New Roman"/>
    <w:charset w:val="01"/>
    <w:family w:val="roman"/>
    <w:pitch w:val="variable"/>
    <w:sig w:usb0="00000001" w:usb1="00000000" w:usb2="00000000" w:usb3="00000000" w:csb0="00000004" w:csb1="00000000"/>
  </w:font>
  <w:font w:name="font331">
    <w:altName w:val="Times New Roman"/>
    <w:charset w:val="CC"/>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0263B66"/>
    <w:lvl w:ilvl="0">
      <w:numFmt w:val="bullet"/>
      <w:lvlText w:val="*"/>
      <w:lvlJc w:val="left"/>
    </w:lvl>
  </w:abstractNum>
  <w:abstractNum w:abstractNumId="1" w15:restartNumberingAfterBreak="0">
    <w:nsid w:val="08A718E8"/>
    <w:multiLevelType w:val="hybridMultilevel"/>
    <w:tmpl w:val="41EA2800"/>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629C7"/>
    <w:multiLevelType w:val="hybridMultilevel"/>
    <w:tmpl w:val="6DC8EE90"/>
    <w:lvl w:ilvl="0" w:tplc="35EE45B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1A92197E"/>
    <w:multiLevelType w:val="hybridMultilevel"/>
    <w:tmpl w:val="554CCE18"/>
    <w:lvl w:ilvl="0" w:tplc="D982F42C">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7" w15:restartNumberingAfterBreak="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661283"/>
    <w:multiLevelType w:val="hybridMultilevel"/>
    <w:tmpl w:val="DA883D96"/>
    <w:lvl w:ilvl="0" w:tplc="CB7E4B5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15:restartNumberingAfterBreak="0">
    <w:nsid w:val="2C8761E2"/>
    <w:multiLevelType w:val="hybridMultilevel"/>
    <w:tmpl w:val="BD9207F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34B70E50"/>
    <w:multiLevelType w:val="singleLevel"/>
    <w:tmpl w:val="0419000F"/>
    <w:lvl w:ilvl="0">
      <w:start w:val="1"/>
      <w:numFmt w:val="decimal"/>
      <w:lvlText w:val="%1."/>
      <w:lvlJc w:val="left"/>
      <w:pPr>
        <w:tabs>
          <w:tab w:val="num" w:pos="360"/>
        </w:tabs>
        <w:ind w:left="360" w:hanging="36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15:restartNumberingAfterBreak="0">
    <w:nsid w:val="3F06119E"/>
    <w:multiLevelType w:val="hybridMultilevel"/>
    <w:tmpl w:val="63227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8B4C19"/>
    <w:multiLevelType w:val="hybridMultilevel"/>
    <w:tmpl w:val="D12E6148"/>
    <w:lvl w:ilvl="0" w:tplc="0324C6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15:restartNumberingAfterBreak="0">
    <w:nsid w:val="435D1175"/>
    <w:multiLevelType w:val="hybridMultilevel"/>
    <w:tmpl w:val="E502FEBC"/>
    <w:lvl w:ilvl="0" w:tplc="D982F42C">
      <w:start w:val="1"/>
      <w:numFmt w:val="bullet"/>
      <w:lvlText w:val="-"/>
      <w:lvlJc w:val="left"/>
      <w:pPr>
        <w:ind w:left="1353"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9" w15:restartNumberingAfterBreak="0">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21" w15:restartNumberingAfterBreak="0">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6E0E681E"/>
    <w:multiLevelType w:val="hybridMultilevel"/>
    <w:tmpl w:val="09D443B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0DD2BEC"/>
    <w:multiLevelType w:val="hybridMultilevel"/>
    <w:tmpl w:val="939C57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CAB7E89"/>
    <w:multiLevelType w:val="hybridMultilevel"/>
    <w:tmpl w:val="65A01AF6"/>
    <w:lvl w:ilvl="0" w:tplc="4DA62B4E">
      <w:start w:val="1"/>
      <w:numFmt w:val="bullet"/>
      <w:lvlText w:val=""/>
      <w:lvlJc w:val="left"/>
      <w:pPr>
        <w:ind w:left="928" w:hanging="360"/>
      </w:pPr>
      <w:rPr>
        <w:rFonts w:ascii="Symbol" w:hAnsi="Symbol" w:cs="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25" w15:restartNumberingAfterBreak="0">
    <w:nsid w:val="7D5916AE"/>
    <w:multiLevelType w:val="hybridMultilevel"/>
    <w:tmpl w:val="45DA15E0"/>
    <w:lvl w:ilvl="0" w:tplc="FB708D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0"/>
  </w:num>
  <w:num w:numId="3">
    <w:abstractNumId w:val="18"/>
  </w:num>
  <w:num w:numId="4">
    <w:abstractNumId w:val="24"/>
  </w:num>
  <w:num w:numId="5">
    <w:abstractNumId w:val="4"/>
  </w:num>
  <w:num w:numId="6">
    <w:abstractNumId w:val="21"/>
  </w:num>
  <w:num w:numId="7">
    <w:abstractNumId w:val="13"/>
  </w:num>
  <w:num w:numId="8">
    <w:abstractNumId w:val="14"/>
  </w:num>
  <w:num w:numId="9">
    <w:abstractNumId w:val="20"/>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6"/>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12"/>
  </w:num>
  <w:num w:numId="16">
    <w:abstractNumId w:val="2"/>
  </w:num>
  <w:num w:numId="17">
    <w:abstractNumId w:val="19"/>
  </w:num>
  <w:num w:numId="18">
    <w:abstractNumId w:val="22"/>
  </w:num>
  <w:num w:numId="19">
    <w:abstractNumId w:val="17"/>
  </w:num>
  <w:num w:numId="20">
    <w:abstractNumId w:val="9"/>
  </w:num>
  <w:num w:numId="21">
    <w:abstractNumId w:val="1"/>
  </w:num>
  <w:num w:numId="22">
    <w:abstractNumId w:val="5"/>
  </w:num>
  <w:num w:numId="23">
    <w:abstractNumId w:val="23"/>
  </w:num>
  <w:num w:numId="24">
    <w:abstractNumId w:val="15"/>
  </w:num>
  <w:num w:numId="25">
    <w:abstractNumId w:val="3"/>
  </w:num>
  <w:num w:numId="26">
    <w:abstractNumId w:val="25"/>
  </w:num>
  <w:num w:numId="27">
    <w:abstractNumId w:val="7"/>
  </w:num>
  <w:num w:numId="28">
    <w:abstractNumId w:val="16"/>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F44"/>
    <w:rsid w:val="0007342A"/>
    <w:rsid w:val="00186ED1"/>
    <w:rsid w:val="001E593C"/>
    <w:rsid w:val="00244B0B"/>
    <w:rsid w:val="00244B75"/>
    <w:rsid w:val="00251DFA"/>
    <w:rsid w:val="002618EF"/>
    <w:rsid w:val="002E3226"/>
    <w:rsid w:val="00327AC4"/>
    <w:rsid w:val="00360052"/>
    <w:rsid w:val="00472F44"/>
    <w:rsid w:val="005B1673"/>
    <w:rsid w:val="006A30E0"/>
    <w:rsid w:val="00743073"/>
    <w:rsid w:val="007D3E25"/>
    <w:rsid w:val="00A356E9"/>
    <w:rsid w:val="00B3155C"/>
    <w:rsid w:val="00B63019"/>
    <w:rsid w:val="00BD7FBE"/>
    <w:rsid w:val="00DC3CAB"/>
    <w:rsid w:val="00EA5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F1F441-3086-4C44-9150-7DD1EAC9A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073"/>
  </w:style>
  <w:style w:type="paragraph" w:styleId="1">
    <w:name w:val="heading 1"/>
    <w:basedOn w:val="a"/>
    <w:next w:val="a"/>
    <w:link w:val="10"/>
    <w:uiPriority w:val="9"/>
    <w:qFormat/>
    <w:rsid w:val="00472F44"/>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9"/>
    <w:qFormat/>
    <w:rsid w:val="00472F44"/>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472F44"/>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472F44"/>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472F44"/>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paragraph" w:styleId="6">
    <w:name w:val="heading 6"/>
    <w:basedOn w:val="a"/>
    <w:next w:val="a"/>
    <w:link w:val="60"/>
    <w:uiPriority w:val="9"/>
    <w:unhideWhenUsed/>
    <w:qFormat/>
    <w:rsid w:val="00472F44"/>
    <w:pPr>
      <w:keepNext/>
      <w:keepLines/>
      <w:spacing w:before="200" w:after="0" w:line="276" w:lineRule="auto"/>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unhideWhenUsed/>
    <w:qFormat/>
    <w:rsid w:val="0074307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unhideWhenUsed/>
    <w:qFormat/>
    <w:rsid w:val="0074307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unhideWhenUsed/>
    <w:qFormat/>
    <w:rsid w:val="0074307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72F44"/>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9"/>
    <w:rsid w:val="00472F44"/>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472F44"/>
    <w:rPr>
      <w:rFonts w:ascii="Times New Roman" w:eastAsia="Times New Roman" w:hAnsi="Times New Roman" w:cs="Times New Roman"/>
      <w:b/>
      <w:bCs/>
      <w:caps/>
      <w:spacing w:val="20"/>
      <w:sz w:val="32"/>
      <w:szCs w:val="32"/>
      <w:lang w:eastAsia="ru-RU"/>
    </w:rPr>
  </w:style>
  <w:style w:type="character" w:customStyle="1" w:styleId="40">
    <w:name w:val="Заголовок 4 Знак"/>
    <w:basedOn w:val="a0"/>
    <w:link w:val="4"/>
    <w:uiPriority w:val="99"/>
    <w:rsid w:val="00472F44"/>
    <w:rPr>
      <w:rFonts w:ascii="Cambria" w:eastAsia="Times New Roman" w:hAnsi="Cambria" w:cs="Cambria"/>
      <w:b/>
      <w:bCs/>
      <w:i/>
      <w:iCs/>
      <w:color w:val="4F81BD"/>
      <w:sz w:val="20"/>
      <w:szCs w:val="20"/>
      <w:lang w:eastAsia="ru-RU"/>
    </w:rPr>
  </w:style>
  <w:style w:type="character" w:customStyle="1" w:styleId="50">
    <w:name w:val="Заголовок 5 Знак"/>
    <w:basedOn w:val="a0"/>
    <w:link w:val="5"/>
    <w:uiPriority w:val="99"/>
    <w:rsid w:val="00472F44"/>
    <w:rPr>
      <w:rFonts w:ascii="Times New Roman" w:eastAsia="Times New Roman" w:hAnsi="Times New Roman" w:cs="Times New Roman"/>
      <w:b/>
      <w:bCs/>
      <w:spacing w:val="20"/>
      <w:sz w:val="32"/>
      <w:szCs w:val="32"/>
      <w:u w:val="single"/>
      <w:lang w:eastAsia="ru-RU"/>
    </w:rPr>
  </w:style>
  <w:style w:type="character" w:customStyle="1" w:styleId="60">
    <w:name w:val="Заголовок 6 Знак"/>
    <w:basedOn w:val="a0"/>
    <w:link w:val="6"/>
    <w:uiPriority w:val="9"/>
    <w:rsid w:val="00472F44"/>
    <w:rPr>
      <w:rFonts w:asciiTheme="majorHAnsi" w:eastAsiaTheme="majorEastAsia" w:hAnsiTheme="majorHAnsi" w:cstheme="majorBidi"/>
      <w:i/>
      <w:iCs/>
      <w:color w:val="1F4D78" w:themeColor="accent1" w:themeShade="7F"/>
    </w:rPr>
  </w:style>
  <w:style w:type="paragraph" w:styleId="a3">
    <w:name w:val="List Paragraph"/>
    <w:basedOn w:val="a"/>
    <w:uiPriority w:val="99"/>
    <w:qFormat/>
    <w:rsid w:val="00472F44"/>
    <w:pPr>
      <w:spacing w:after="0" w:line="276" w:lineRule="auto"/>
      <w:ind w:left="720"/>
    </w:pPr>
    <w:rPr>
      <w:rFonts w:ascii="Calibri" w:eastAsia="Calibri" w:hAnsi="Calibri" w:cs="Calibri"/>
    </w:rPr>
  </w:style>
  <w:style w:type="character" w:styleId="a4">
    <w:name w:val="Hyperlink"/>
    <w:basedOn w:val="a0"/>
    <w:uiPriority w:val="99"/>
    <w:rsid w:val="00472F44"/>
    <w:rPr>
      <w:color w:val="0000FF"/>
      <w:u w:val="single"/>
    </w:rPr>
  </w:style>
  <w:style w:type="paragraph" w:styleId="a5">
    <w:name w:val="Normal (Web)"/>
    <w:basedOn w:val="a"/>
    <w:uiPriority w:val="99"/>
    <w:rsid w:val="00472F44"/>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link w:val="ConsPlusNormal0"/>
    <w:rsid w:val="00472F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72F44"/>
    <w:rPr>
      <w:rFonts w:ascii="Arial" w:eastAsia="Times New Roman" w:hAnsi="Arial" w:cs="Arial"/>
      <w:sz w:val="20"/>
      <w:szCs w:val="20"/>
      <w:lang w:eastAsia="ru-RU"/>
    </w:rPr>
  </w:style>
  <w:style w:type="paragraph" w:customStyle="1" w:styleId="11">
    <w:name w:val="Обычный1"/>
    <w:uiPriority w:val="99"/>
    <w:rsid w:val="00472F44"/>
    <w:pPr>
      <w:snapToGrid w:val="0"/>
      <w:spacing w:after="0" w:line="240" w:lineRule="auto"/>
    </w:pPr>
    <w:rPr>
      <w:rFonts w:ascii="Arial" w:eastAsia="Times New Roman" w:hAnsi="Arial" w:cs="Arial"/>
      <w:sz w:val="18"/>
      <w:szCs w:val="18"/>
      <w:lang w:eastAsia="ru-RU"/>
    </w:rPr>
  </w:style>
  <w:style w:type="paragraph" w:customStyle="1" w:styleId="Heading">
    <w:name w:val="Heading"/>
    <w:uiPriority w:val="99"/>
    <w:rsid w:val="00472F44"/>
    <w:pPr>
      <w:snapToGrid w:val="0"/>
      <w:spacing w:after="0" w:line="240" w:lineRule="auto"/>
    </w:pPr>
    <w:rPr>
      <w:rFonts w:ascii="Arial" w:eastAsia="Times New Roman" w:hAnsi="Arial" w:cs="Arial"/>
      <w:b/>
      <w:bCs/>
      <w:lang w:eastAsia="ru-RU"/>
    </w:rPr>
  </w:style>
  <w:style w:type="paragraph" w:customStyle="1" w:styleId="Preformat">
    <w:name w:val="Preformat"/>
    <w:uiPriority w:val="99"/>
    <w:rsid w:val="00472F44"/>
    <w:pPr>
      <w:snapToGrid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uiPriority w:val="99"/>
    <w:rsid w:val="00472F4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rmattext">
    <w:name w:val="formattext"/>
    <w:rsid w:val="00472F44"/>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styleId="a6">
    <w:name w:val="Body Text Indent"/>
    <w:basedOn w:val="a"/>
    <w:link w:val="a7"/>
    <w:uiPriority w:val="99"/>
    <w:rsid w:val="00472F44"/>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472F44"/>
    <w:rPr>
      <w:rFonts w:ascii="Times New Roman CYR" w:eastAsia="Times New Roman" w:hAnsi="Times New Roman CYR" w:cs="Times New Roman CYR"/>
      <w:sz w:val="20"/>
      <w:szCs w:val="20"/>
      <w:lang w:eastAsia="ru-RU"/>
    </w:rPr>
  </w:style>
  <w:style w:type="paragraph" w:styleId="a8">
    <w:name w:val="No Spacing"/>
    <w:uiPriority w:val="99"/>
    <w:qFormat/>
    <w:rsid w:val="00472F44"/>
    <w:pPr>
      <w:spacing w:after="0" w:line="240" w:lineRule="auto"/>
    </w:pPr>
    <w:rPr>
      <w:rFonts w:ascii="Times New Roman" w:eastAsia="Times New Roman" w:hAnsi="Times New Roman" w:cs="Times New Roman"/>
      <w:sz w:val="20"/>
      <w:szCs w:val="20"/>
      <w:lang w:eastAsia="ru-RU"/>
    </w:rPr>
  </w:style>
  <w:style w:type="paragraph" w:customStyle="1" w:styleId="headertext">
    <w:name w:val="headertext"/>
    <w:uiPriority w:val="99"/>
    <w:rsid w:val="00472F44"/>
    <w:pPr>
      <w:widowControl w:val="0"/>
      <w:autoSpaceDE w:val="0"/>
      <w:autoSpaceDN w:val="0"/>
      <w:adjustRightInd w:val="0"/>
      <w:spacing w:after="0" w:line="240" w:lineRule="auto"/>
    </w:pPr>
    <w:rPr>
      <w:rFonts w:ascii="Arial" w:eastAsia="Times New Roman" w:hAnsi="Arial" w:cs="Arial"/>
      <w:b/>
      <w:bCs/>
      <w:lang w:eastAsia="ru-RU"/>
    </w:rPr>
  </w:style>
  <w:style w:type="character" w:styleId="a9">
    <w:name w:val="Emphasis"/>
    <w:basedOn w:val="a0"/>
    <w:uiPriority w:val="99"/>
    <w:qFormat/>
    <w:rsid w:val="00472F44"/>
    <w:rPr>
      <w:i/>
      <w:iCs/>
    </w:rPr>
  </w:style>
  <w:style w:type="paragraph" w:styleId="aa">
    <w:name w:val="header"/>
    <w:basedOn w:val="a"/>
    <w:link w:val="ab"/>
    <w:uiPriority w:val="99"/>
    <w:rsid w:val="00472F44"/>
    <w:pPr>
      <w:tabs>
        <w:tab w:val="center" w:pos="4677"/>
        <w:tab w:val="right" w:pos="9355"/>
      </w:tabs>
      <w:spacing w:after="0" w:line="240" w:lineRule="auto"/>
    </w:pPr>
    <w:rPr>
      <w:rFonts w:ascii="Calibri" w:eastAsia="Calibri" w:hAnsi="Calibri" w:cs="Calibri"/>
    </w:rPr>
  </w:style>
  <w:style w:type="character" w:customStyle="1" w:styleId="ab">
    <w:name w:val="Верхний колонтитул Знак"/>
    <w:basedOn w:val="a0"/>
    <w:link w:val="aa"/>
    <w:uiPriority w:val="99"/>
    <w:rsid w:val="00472F44"/>
    <w:rPr>
      <w:rFonts w:ascii="Calibri" w:eastAsia="Calibri" w:hAnsi="Calibri" w:cs="Calibri"/>
    </w:rPr>
  </w:style>
  <w:style w:type="paragraph" w:styleId="ac">
    <w:name w:val="footer"/>
    <w:basedOn w:val="a"/>
    <w:link w:val="ad"/>
    <w:uiPriority w:val="99"/>
    <w:rsid w:val="00472F44"/>
    <w:pPr>
      <w:tabs>
        <w:tab w:val="center" w:pos="4677"/>
        <w:tab w:val="right" w:pos="9355"/>
      </w:tabs>
      <w:spacing w:after="0" w:line="240" w:lineRule="auto"/>
    </w:pPr>
    <w:rPr>
      <w:rFonts w:ascii="Calibri" w:eastAsia="Calibri" w:hAnsi="Calibri" w:cs="Calibri"/>
    </w:rPr>
  </w:style>
  <w:style w:type="character" w:customStyle="1" w:styleId="ad">
    <w:name w:val="Нижний колонтитул Знак"/>
    <w:basedOn w:val="a0"/>
    <w:link w:val="ac"/>
    <w:uiPriority w:val="99"/>
    <w:rsid w:val="00472F44"/>
    <w:rPr>
      <w:rFonts w:ascii="Calibri" w:eastAsia="Calibri" w:hAnsi="Calibri" w:cs="Calibri"/>
    </w:rPr>
  </w:style>
  <w:style w:type="paragraph" w:styleId="ae">
    <w:name w:val="footnote text"/>
    <w:basedOn w:val="a"/>
    <w:link w:val="af"/>
    <w:uiPriority w:val="99"/>
    <w:rsid w:val="00472F44"/>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472F44"/>
    <w:rPr>
      <w:rFonts w:ascii="Times New Roman" w:eastAsia="Times New Roman" w:hAnsi="Times New Roman" w:cs="Times New Roman"/>
      <w:sz w:val="20"/>
      <w:szCs w:val="20"/>
      <w:lang w:eastAsia="ru-RU"/>
    </w:rPr>
  </w:style>
  <w:style w:type="character" w:styleId="af0">
    <w:name w:val="footnote reference"/>
    <w:basedOn w:val="a0"/>
    <w:uiPriority w:val="99"/>
    <w:rsid w:val="00472F44"/>
    <w:rPr>
      <w:vertAlign w:val="superscript"/>
    </w:rPr>
  </w:style>
  <w:style w:type="character" w:customStyle="1" w:styleId="af1">
    <w:name w:val="Текст выноски Знак"/>
    <w:basedOn w:val="a0"/>
    <w:link w:val="af2"/>
    <w:uiPriority w:val="99"/>
    <w:semiHidden/>
    <w:rsid w:val="00472F44"/>
    <w:rPr>
      <w:rFonts w:ascii="Tahoma" w:eastAsia="Calibri" w:hAnsi="Tahoma" w:cs="Tahoma"/>
      <w:sz w:val="16"/>
      <w:szCs w:val="16"/>
    </w:rPr>
  </w:style>
  <w:style w:type="paragraph" w:styleId="af2">
    <w:name w:val="Balloon Text"/>
    <w:basedOn w:val="a"/>
    <w:link w:val="af1"/>
    <w:uiPriority w:val="99"/>
    <w:semiHidden/>
    <w:rsid w:val="00472F44"/>
    <w:pPr>
      <w:spacing w:after="0" w:line="240" w:lineRule="auto"/>
    </w:pPr>
    <w:rPr>
      <w:rFonts w:ascii="Tahoma" w:eastAsia="Calibri" w:hAnsi="Tahoma" w:cs="Tahoma"/>
      <w:sz w:val="16"/>
      <w:szCs w:val="16"/>
    </w:rPr>
  </w:style>
  <w:style w:type="paragraph" w:customStyle="1" w:styleId="af3">
    <w:name w:val="Название проектного документа"/>
    <w:basedOn w:val="a"/>
    <w:rsid w:val="00472F44"/>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Title">
    <w:name w:val="ConsPlusTitle"/>
    <w:rsid w:val="00472F4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4">
    <w:name w:val="annotation reference"/>
    <w:basedOn w:val="a0"/>
    <w:uiPriority w:val="99"/>
    <w:unhideWhenUsed/>
    <w:rsid w:val="00472F44"/>
    <w:rPr>
      <w:sz w:val="16"/>
      <w:szCs w:val="16"/>
    </w:rPr>
  </w:style>
  <w:style w:type="paragraph" w:styleId="af5">
    <w:name w:val="annotation text"/>
    <w:basedOn w:val="a"/>
    <w:link w:val="af6"/>
    <w:uiPriority w:val="99"/>
    <w:unhideWhenUsed/>
    <w:rsid w:val="00472F44"/>
    <w:pPr>
      <w:spacing w:after="200" w:line="240" w:lineRule="auto"/>
    </w:pPr>
    <w:rPr>
      <w:rFonts w:ascii="Calibri" w:eastAsia="Calibri" w:hAnsi="Calibri" w:cs="Calibri"/>
      <w:sz w:val="20"/>
      <w:szCs w:val="20"/>
    </w:rPr>
  </w:style>
  <w:style w:type="character" w:customStyle="1" w:styleId="af6">
    <w:name w:val="Текст примечания Знак"/>
    <w:basedOn w:val="a0"/>
    <w:link w:val="af5"/>
    <w:uiPriority w:val="99"/>
    <w:rsid w:val="00472F44"/>
    <w:rPr>
      <w:rFonts w:ascii="Calibri" w:eastAsia="Calibri" w:hAnsi="Calibri" w:cs="Calibri"/>
      <w:sz w:val="20"/>
      <w:szCs w:val="20"/>
    </w:rPr>
  </w:style>
  <w:style w:type="character" w:customStyle="1" w:styleId="af7">
    <w:name w:val="Тема примечания Знак"/>
    <w:basedOn w:val="af6"/>
    <w:link w:val="af8"/>
    <w:uiPriority w:val="99"/>
    <w:semiHidden/>
    <w:rsid w:val="00472F44"/>
    <w:rPr>
      <w:rFonts w:ascii="Calibri" w:eastAsia="Calibri" w:hAnsi="Calibri" w:cs="Calibri"/>
      <w:b/>
      <w:bCs/>
      <w:sz w:val="20"/>
      <w:szCs w:val="20"/>
    </w:rPr>
  </w:style>
  <w:style w:type="paragraph" w:styleId="af8">
    <w:name w:val="annotation subject"/>
    <w:basedOn w:val="af5"/>
    <w:next w:val="af5"/>
    <w:link w:val="af7"/>
    <w:uiPriority w:val="99"/>
    <w:semiHidden/>
    <w:unhideWhenUsed/>
    <w:rsid w:val="00472F44"/>
    <w:rPr>
      <w:b/>
      <w:bCs/>
    </w:rPr>
  </w:style>
  <w:style w:type="paragraph" w:styleId="af9">
    <w:name w:val="Body Text"/>
    <w:basedOn w:val="a"/>
    <w:link w:val="afa"/>
    <w:uiPriority w:val="99"/>
    <w:semiHidden/>
    <w:unhideWhenUsed/>
    <w:rsid w:val="00472F44"/>
    <w:pPr>
      <w:spacing w:after="120" w:line="276" w:lineRule="auto"/>
    </w:pPr>
    <w:rPr>
      <w:rFonts w:ascii="Calibri" w:eastAsia="Calibri" w:hAnsi="Calibri" w:cs="Calibri"/>
    </w:rPr>
  </w:style>
  <w:style w:type="character" w:customStyle="1" w:styleId="afa">
    <w:name w:val="Основной текст Знак"/>
    <w:basedOn w:val="a0"/>
    <w:link w:val="af9"/>
    <w:uiPriority w:val="99"/>
    <w:semiHidden/>
    <w:rsid w:val="00472F44"/>
    <w:rPr>
      <w:rFonts w:ascii="Calibri" w:eastAsia="Calibri" w:hAnsi="Calibri" w:cs="Calibri"/>
    </w:rPr>
  </w:style>
  <w:style w:type="paragraph" w:customStyle="1" w:styleId="Textbody">
    <w:name w:val="Text body"/>
    <w:basedOn w:val="a"/>
    <w:rsid w:val="00472F44"/>
    <w:pPr>
      <w:widowControl w:val="0"/>
      <w:suppressAutoHyphens/>
      <w:autoSpaceDN w:val="0"/>
      <w:spacing w:after="120" w:line="240" w:lineRule="auto"/>
      <w:textAlignment w:val="baseline"/>
    </w:pPr>
    <w:rPr>
      <w:rFonts w:ascii="Arial" w:eastAsia="SimSun" w:hAnsi="Arial" w:cs="Mangal"/>
      <w:kern w:val="3"/>
      <w:sz w:val="24"/>
      <w:szCs w:val="24"/>
      <w:lang w:eastAsia="zh-CN" w:bidi="hi-IN"/>
    </w:rPr>
  </w:style>
  <w:style w:type="table" w:styleId="afb">
    <w:name w:val="Table Grid"/>
    <w:basedOn w:val="a1"/>
    <w:uiPriority w:val="59"/>
    <w:rsid w:val="00472F4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72F44"/>
    <w:rPr>
      <w:rFonts w:ascii="TimesNewRomanPSMT" w:hAnsi="TimesNewRomanPSMT" w:hint="default"/>
      <w:b w:val="0"/>
      <w:bCs w:val="0"/>
      <w:i w:val="0"/>
      <w:iCs w:val="0"/>
      <w:color w:val="000000"/>
      <w:sz w:val="28"/>
      <w:szCs w:val="28"/>
    </w:rPr>
  </w:style>
  <w:style w:type="numbering" w:customStyle="1" w:styleId="12">
    <w:name w:val="Нет списка1"/>
    <w:next w:val="a2"/>
    <w:uiPriority w:val="99"/>
    <w:semiHidden/>
    <w:unhideWhenUsed/>
    <w:rsid w:val="00B63019"/>
  </w:style>
  <w:style w:type="paragraph" w:styleId="afc">
    <w:name w:val="Revision"/>
    <w:hidden/>
    <w:uiPriority w:val="99"/>
    <w:semiHidden/>
    <w:rsid w:val="00B63019"/>
    <w:pPr>
      <w:spacing w:after="0" w:line="240" w:lineRule="auto"/>
    </w:pPr>
    <w:rPr>
      <w:rFonts w:ascii="Calibri" w:eastAsia="Calibri" w:hAnsi="Calibri" w:cs="Calibri"/>
    </w:rPr>
  </w:style>
  <w:style w:type="character" w:customStyle="1" w:styleId="21">
    <w:name w:val="Текст примечания Знак2"/>
    <w:uiPriority w:val="99"/>
    <w:semiHidden/>
    <w:rsid w:val="00B63019"/>
    <w:rPr>
      <w:rFonts w:ascii="Calibri" w:eastAsia="SimSun" w:hAnsi="Calibri" w:cs="font331"/>
      <w:lang w:eastAsia="ar-SA"/>
    </w:rPr>
  </w:style>
  <w:style w:type="numbering" w:customStyle="1" w:styleId="22">
    <w:name w:val="Нет списка2"/>
    <w:next w:val="a2"/>
    <w:uiPriority w:val="99"/>
    <w:semiHidden/>
    <w:unhideWhenUsed/>
    <w:rsid w:val="00BD7FBE"/>
  </w:style>
  <w:style w:type="character" w:customStyle="1" w:styleId="70">
    <w:name w:val="Заголовок 7 Знак"/>
    <w:basedOn w:val="a0"/>
    <w:link w:val="7"/>
    <w:uiPriority w:val="9"/>
    <w:rsid w:val="00743073"/>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rsid w:val="00743073"/>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rsid w:val="00743073"/>
    <w:rPr>
      <w:rFonts w:asciiTheme="majorHAnsi" w:eastAsiaTheme="majorEastAsia" w:hAnsiTheme="majorHAnsi" w:cstheme="majorBidi"/>
      <w:i/>
      <w:iCs/>
      <w:color w:val="272727" w:themeColor="text1" w:themeTint="D8"/>
      <w:sz w:val="21"/>
      <w:szCs w:val="21"/>
    </w:rPr>
  </w:style>
  <w:style w:type="paragraph" w:styleId="afd">
    <w:name w:val="Title"/>
    <w:basedOn w:val="a"/>
    <w:next w:val="a"/>
    <w:link w:val="afe"/>
    <w:uiPriority w:val="10"/>
    <w:qFormat/>
    <w:rsid w:val="0074307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e">
    <w:name w:val="Название Знак"/>
    <w:basedOn w:val="a0"/>
    <w:link w:val="afd"/>
    <w:uiPriority w:val="10"/>
    <w:rsid w:val="0074307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F88742BB681D64AC0A594556F58B7E38026E25669BDBC7F6CDB0D8C85B7518601732E1430070B217C9C7C86E56SFH" TargetMode="External"/><Relationship Id="rId13" Type="http://schemas.openxmlformats.org/officeDocument/2006/relationships/hyperlink" Target="consultantplus://offline/ref=7477D36D247F526C7BD4B7DDD08F15A6014F84D62298DDA4DCA8A2DB7828FD21BF4B5E0D31D769E7uBz4M" TargetMode="External"/><Relationship Id="rId18" Type="http://schemas.openxmlformats.org/officeDocument/2006/relationships/hyperlink" Target="consultantplus://offline/ref=0270FD5DA47D9094717A2ACB3F42DD2A0B7368FF71CA5DDA15CE719B2EEC1F8F26665C778B134C90DC7ADA535AF54BC82CFBDBE743F25850h760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gosuslugi.ru" TargetMode="External"/><Relationship Id="rId12" Type="http://schemas.openxmlformats.org/officeDocument/2006/relationships/hyperlink" Target="consultantplus://offline/ref=BFB6C7B27CD6E6CB03AD61523094C591BBB969B308F110A55623297C597F850E9DD94BA407A32ABE4C937140FF1E12A65A4F2DD75FcFkEF" TargetMode="External"/><Relationship Id="rId17" Type="http://schemas.openxmlformats.org/officeDocument/2006/relationships/hyperlink" Target="consultantplus://offline/ref=3FD708AB8BB254B0FD2CEE8D1109961ED22F3CDF68A1F6034B4D5C8EBAC0313FBE72BE368C973B4BB604CF7A7A41D702C0DD3A06DB8D7B6Eo1p2M" TargetMode="External"/><Relationship Id="rId2" Type="http://schemas.openxmlformats.org/officeDocument/2006/relationships/styles" Target="styles.xml"/><Relationship Id="rId16" Type="http://schemas.openxmlformats.org/officeDocument/2006/relationships/hyperlink" Target="consultantplus://offline/ref=398A5431E0CF8A1BF25995A8AA7C0FC6C9AFCBAF97646C0E5DF5A2B3BDFA11D6F6B7DA47A481950FC7770D7451273AC18547EE265E99CF014DDBK" TargetMode="External"/><Relationship Id="rId20" Type="http://schemas.openxmlformats.org/officeDocument/2006/relationships/hyperlink" Target="consultantplus://offline/ref=19C0AC0812534822189B267C81142BABB7BCE2889F2431A29D4EE74A3789952535D0A11D8F1F4732E8C621295E3FE4CF5A3EF6153B10A1C5B5c7I" TargetMode="External"/><Relationship Id="rId1" Type="http://schemas.openxmlformats.org/officeDocument/2006/relationships/numbering" Target="numbering.xml"/><Relationship Id="rId6" Type="http://schemas.openxmlformats.org/officeDocument/2006/relationships/hyperlink" Target="http://mfc47.ru/" TargetMode="External"/><Relationship Id="rId11" Type="http://schemas.openxmlformats.org/officeDocument/2006/relationships/hyperlink" Target="consultantplus://offline/ref=0E40C53A87B138F9F7FF762B627A3036319F376D281402893CBA5180EF0D43EB10EA39C5E1E2445FC9CF1F100D67053DFE1AE3690432f5F" TargetMode="External"/><Relationship Id="rId5" Type="http://schemas.openxmlformats.org/officeDocument/2006/relationships/image" Target="media/image1.jpeg"/><Relationship Id="rId15" Type="http://schemas.openxmlformats.org/officeDocument/2006/relationships/hyperlink" Target="consultantplus://offline/ref=9E89AAB0FD1A9BBB11134009C3227FCE53C937EAAAAF9618AB29B9236EFDAC595A33BB26n8E7J" TargetMode="External"/><Relationship Id="rId10" Type="http://schemas.openxmlformats.org/officeDocument/2006/relationships/hyperlink" Target="consultantplus://offline/ref=0E40C53A87B138F9F7FF762B627A3036319F376D281402893CBA5180EF0D43EB10EA39C6E8E24F0E9E801E4C4935163DFF1AE16F1826846B38fEF" TargetMode="External"/><Relationship Id="rId19" Type="http://schemas.openxmlformats.org/officeDocument/2006/relationships/hyperlink" Target="consultantplus://offline/ref=19C0AC0812534822189B267C81142BABB7BCE2889F2431A29D4EE74A3789952535D0A11D8F1F4736E9C621295E3FE4CF5A3EF6153B10A1C5B5c7I" TargetMode="External"/><Relationship Id="rId4" Type="http://schemas.openxmlformats.org/officeDocument/2006/relationships/webSettings" Target="webSettings.xml"/><Relationship Id="rId9" Type="http://schemas.openxmlformats.org/officeDocument/2006/relationships/hyperlink" Target="consultantplus://offline/ref=0E40C53A87B138F9F7FF762B627A3036319F376D281402893CBA5180EF0D43EB10EA39C3EBE91B5ADCDE471D0A7E1B3BE606E16B30f7F" TargetMode="External"/><Relationship Id="rId14" Type="http://schemas.openxmlformats.org/officeDocument/2006/relationships/hyperlink" Target="consultantplus://offline/ref=9E89AAB0FD1A9BBB11134009C3227FCE53C937EAAAAF9618AB29B9236EFDAC595A33BB2E8En8E7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55</Pages>
  <Words>18263</Words>
  <Characters>104103</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2024-09-24T09:49:00Z</cp:lastPrinted>
  <dcterms:created xsi:type="dcterms:W3CDTF">2023-07-12T12:53:00Z</dcterms:created>
  <dcterms:modified xsi:type="dcterms:W3CDTF">2024-09-24T09:50:00Z</dcterms:modified>
</cp:coreProperties>
</file>